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FAE" w:rsidRPr="00F52FAE" w:rsidRDefault="00F52FAE" w:rsidP="00F52FA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52FAE">
        <w:rPr>
          <w:rFonts w:ascii="Times New Roman" w:eastAsia="Times New Roman" w:hAnsi="Times New Roman" w:cs="Times New Roman"/>
          <w:b/>
          <w:bCs/>
          <w:sz w:val="36"/>
          <w:szCs w:val="36"/>
        </w:rPr>
        <w:t>Part 822 - Application of Labor Laws to Government Acquisitions</w:t>
      </w:r>
    </w:p>
    <w:p w:rsidR="00F52FAE" w:rsidRPr="00F52FAE" w:rsidRDefault="00F52FAE" w:rsidP="00F52F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AE">
        <w:rPr>
          <w:rFonts w:ascii="Times New Roman" w:eastAsia="Times New Roman" w:hAnsi="Times New Roman" w:cs="Times New Roman"/>
          <w:sz w:val="24"/>
          <w:szCs w:val="24"/>
        </w:rPr>
        <w:t>UTHORITY:  29 CFR 5.15(d); 40 U.S.C. 121(c); 48 CFR 1.301-1.304.</w:t>
      </w:r>
    </w:p>
    <w:p w:rsidR="00F52FAE" w:rsidRPr="00F52FAE" w:rsidRDefault="00F52FAE" w:rsidP="00F52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8223"/>
      <w:bookmarkEnd w:id="0"/>
      <w:r w:rsidRPr="00F52FAE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Subpart 822.3 - Contract Work Hours and Safety Standards Act</w:t>
      </w:r>
    </w:p>
    <w:p w:rsidR="002C755A" w:rsidRDefault="002C755A" w:rsidP="002C75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1" w:name="822304"/>
      <w:bookmarkEnd w:id="1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82</w:t>
      </w:r>
      <w:r w:rsidRPr="00F52F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2.304</w:t>
      </w:r>
      <w:proofErr w:type="gramStart"/>
      <w:r w:rsidRPr="00F52F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 Variations</w:t>
      </w:r>
      <w:proofErr w:type="gramEnd"/>
      <w:r w:rsidRPr="00F52F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, tolerances, and exemptions.</w:t>
      </w:r>
    </w:p>
    <w:p w:rsidR="002C755A" w:rsidRPr="002C755A" w:rsidRDefault="002C755A" w:rsidP="002C755A">
      <w:pPr>
        <w:widowControl w:val="0"/>
        <w:autoSpaceDE w:val="0"/>
        <w:autoSpaceDN w:val="0"/>
        <w:adjustRightInd w:val="0"/>
        <w:spacing w:after="0" w:line="240" w:lineRule="auto"/>
        <w:ind w:right="239"/>
        <w:rPr>
          <w:rFonts w:ascii="Arial" w:eastAsia="Times New Roman" w:hAnsi="Arial" w:cs="Arial"/>
          <w:sz w:val="24"/>
          <w:szCs w:val="24"/>
        </w:rPr>
      </w:pPr>
      <w:r w:rsidRPr="002C755A">
        <w:rPr>
          <w:rFonts w:ascii="Arial" w:eastAsia="Times New Roman" w:hAnsi="Arial" w:cs="Arial"/>
          <w:sz w:val="24"/>
          <w:szCs w:val="24"/>
        </w:rPr>
        <w:t>For contracts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providing </w:t>
      </w:r>
      <w:r w:rsidRPr="002C755A">
        <w:rPr>
          <w:rFonts w:ascii="Arial" w:eastAsia="Times New Roman" w:hAnsi="Arial" w:cs="Arial"/>
          <w:sz w:val="24"/>
          <w:szCs w:val="24"/>
        </w:rPr>
        <w:t>nursing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home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care for veterans,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the Secretary of Labor has allowed a variation to the requirements of the Contract Work Hours and Safety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Standards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(</w:t>
      </w:r>
      <w:hyperlink r:id="rId4" w:history="1">
        <w:r w:rsidRPr="002C755A">
          <w:rPr>
            <w:rStyle w:val="Hyperlink"/>
            <w:rFonts w:ascii="Arial" w:hAnsi="Arial" w:cs="Arial"/>
            <w:sz w:val="24"/>
            <w:szCs w:val="24"/>
          </w:rPr>
          <w:t>40 U.S.C. 3701</w:t>
        </w:r>
        <w:r w:rsidRPr="002C755A">
          <w:rPr>
            <w:rStyle w:val="Hyperlink"/>
            <w:rFonts w:ascii="Arial" w:hAnsi="Arial" w:cs="Arial"/>
            <w:i/>
            <w:sz w:val="24"/>
            <w:szCs w:val="24"/>
          </w:rPr>
          <w:t>et seq</w:t>
        </w:r>
        <w:r w:rsidRPr="002C755A">
          <w:rPr>
            <w:rStyle w:val="Hyperlink"/>
            <w:rFonts w:ascii="Arial" w:hAnsi="Arial" w:cs="Arial"/>
            <w:sz w:val="24"/>
            <w:szCs w:val="24"/>
          </w:rPr>
          <w:t>.)</w:t>
        </w:r>
      </w:hyperlink>
      <w:r w:rsidRPr="002C755A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2C755A">
        <w:rPr>
          <w:rFonts w:ascii="Arial" w:eastAsia="Times New Roman" w:hAnsi="Arial" w:cs="Arial"/>
          <w:sz w:val="24"/>
          <w:szCs w:val="24"/>
        </w:rPr>
        <w:t>regarding</w:t>
      </w:r>
      <w:proofErr w:type="gramEnd"/>
      <w:r w:rsidRPr="002C755A">
        <w:rPr>
          <w:rFonts w:ascii="Arial" w:eastAsia="Times New Roman" w:hAnsi="Arial" w:cs="Arial"/>
          <w:sz w:val="24"/>
          <w:szCs w:val="24"/>
        </w:rPr>
        <w:t xml:space="preserve"> the payment of overtime (see 29 </w:t>
      </w:r>
      <w:hyperlink r:id="rId5" w:history="1">
        <w:r w:rsidRPr="002C755A">
          <w:rPr>
            <w:rStyle w:val="Hyperlink"/>
            <w:rFonts w:ascii="Arial" w:hAnsi="Arial" w:cs="Arial"/>
            <w:sz w:val="24"/>
            <w:szCs w:val="24"/>
          </w:rPr>
          <w:t>CFR 5.15(d)(2)</w:t>
        </w:r>
      </w:hyperlink>
      <w:r w:rsidRPr="002C755A">
        <w:rPr>
          <w:rFonts w:ascii="Arial" w:eastAsia="Times New Roman" w:hAnsi="Arial" w:cs="Arial"/>
          <w:sz w:val="24"/>
          <w:szCs w:val="24"/>
        </w:rPr>
        <w:t xml:space="preserve">.  The variation provides that overtime may be calculated on a basis other than a 40 hour workweek (as an alternate work period) when—     </w:t>
      </w:r>
    </w:p>
    <w:p w:rsidR="002C755A" w:rsidRPr="002C755A" w:rsidRDefault="002C755A" w:rsidP="002C755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C755A">
        <w:rPr>
          <w:rFonts w:ascii="Arial" w:eastAsia="Times New Roman" w:hAnsi="Arial" w:cs="Arial"/>
          <w:sz w:val="24"/>
          <w:szCs w:val="24"/>
        </w:rPr>
        <w:t xml:space="preserve">(a)  Due to operational necessity or convenience  a work period of 14 consecutive days may be accepted in lieu of the workweek of 7 consecutive days for the purpose of computing overtime compensation, pursuant to an agreement or understanding arrived at between the contractor and the contractors’ employees before performance of the work; and </w:t>
      </w:r>
    </w:p>
    <w:p w:rsidR="002C755A" w:rsidRPr="002C755A" w:rsidRDefault="002C755A" w:rsidP="002C75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C755A">
        <w:rPr>
          <w:rFonts w:ascii="Arial" w:eastAsia="Times New Roman" w:hAnsi="Arial" w:cs="Arial"/>
          <w:sz w:val="24"/>
          <w:szCs w:val="24"/>
        </w:rPr>
        <w:t>(b) If the contractor’s employees receive compensation for employment in excess of 8 hours in any workday and in excess of 80 hours in such 14-day period at a rate not less than 11⁄2 times the regular rate at which the individual is employed, computed in accordance with the requirements of the Fair Labor Standards Act of 1938, as amended.</w:t>
      </w:r>
    </w:p>
    <w:p w:rsidR="00F52FAE" w:rsidRPr="00F52FAE" w:rsidRDefault="00F52FAE" w:rsidP="00F52F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822305"/>
      <w:bookmarkStart w:id="3" w:name="_GoBack"/>
      <w:bookmarkEnd w:id="2"/>
      <w:bookmarkEnd w:id="3"/>
      <w:r w:rsidRPr="00F52F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822.305  Contract clause.</w:t>
      </w:r>
    </w:p>
    <w:p w:rsidR="002C755A" w:rsidRPr="002C755A" w:rsidRDefault="002C755A" w:rsidP="00F52F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55A">
        <w:rPr>
          <w:rFonts w:ascii="Arial" w:eastAsia="Times New Roman" w:hAnsi="Arial" w:cs="Arial"/>
          <w:sz w:val="24"/>
          <w:szCs w:val="24"/>
        </w:rPr>
        <w:t>The</w:t>
      </w:r>
      <w:r w:rsidRPr="002C755A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contracting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officer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shall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insert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the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clause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at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852.222-70,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Contract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Work Hours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and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2C755A">
        <w:rPr>
          <w:rFonts w:ascii="Arial" w:eastAsia="Times New Roman" w:hAnsi="Arial" w:cs="Arial"/>
          <w:sz w:val="24"/>
          <w:szCs w:val="24"/>
        </w:rPr>
        <w:t>Safety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proofErr w:type="spellStart"/>
      <w:r w:rsidRPr="002C755A">
        <w:rPr>
          <w:rFonts w:ascii="Arial" w:eastAsia="Times New Roman" w:hAnsi="Arial" w:cs="Arial"/>
          <w:sz w:val="24"/>
          <w:szCs w:val="24"/>
        </w:rPr>
        <w:t>Standards</w:t>
      </w:r>
      <w:del w:id="4" w:author="VVT" w:date="2017-03-10T17:20:00Z">
        <w:r w:rsidRPr="002C755A" w:rsidDel="00216996">
          <w:rPr>
            <w:rFonts w:ascii="Arial" w:eastAsia="Times New Roman" w:hAnsi="Arial" w:cs="Arial"/>
            <w:spacing w:val="1"/>
            <w:sz w:val="24"/>
            <w:szCs w:val="24"/>
          </w:rPr>
          <w:delText xml:space="preserve"> </w:delText>
        </w:r>
      </w:del>
      <w:r w:rsidRPr="002C755A">
        <w:rPr>
          <w:rFonts w:ascii="Arial" w:eastAsia="Times New Roman" w:hAnsi="Arial" w:cs="Arial"/>
          <w:sz w:val="24"/>
          <w:szCs w:val="24"/>
        </w:rPr>
        <w:t>Nursing</w:t>
      </w:r>
      <w:proofErr w:type="spellEnd"/>
      <w:r w:rsidRPr="002C755A">
        <w:rPr>
          <w:rFonts w:ascii="Arial" w:eastAsia="Times New Roman" w:hAnsi="Arial" w:cs="Arial"/>
          <w:sz w:val="24"/>
          <w:szCs w:val="24"/>
        </w:rPr>
        <w:t xml:space="preserve"> Home Care for Veterans, in soli</w:t>
      </w:r>
      <w:r w:rsidRPr="002C755A">
        <w:rPr>
          <w:rFonts w:ascii="Arial" w:eastAsia="Times New Roman" w:hAnsi="Arial" w:cs="Arial"/>
          <w:spacing w:val="1"/>
          <w:sz w:val="24"/>
          <w:szCs w:val="24"/>
        </w:rPr>
        <w:t>c</w:t>
      </w:r>
      <w:r w:rsidRPr="002C755A">
        <w:rPr>
          <w:rFonts w:ascii="Arial" w:eastAsia="Times New Roman" w:hAnsi="Arial" w:cs="Arial"/>
          <w:sz w:val="24"/>
          <w:szCs w:val="24"/>
        </w:rPr>
        <w:t>itations and contracts for nursing home care for veterans. The contractor shall flow down this clause and insert in all subcontracts, at any tier.</w:t>
      </w:r>
    </w:p>
    <w:p w:rsidR="00F52FAE" w:rsidRPr="00F52FAE" w:rsidRDefault="00F52FAE" w:rsidP="00F52F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8224"/>
      <w:bookmarkEnd w:id="5"/>
    </w:p>
    <w:p w:rsidR="008C0BCF" w:rsidRPr="00F52FAE" w:rsidRDefault="008C0BCF">
      <w:pPr>
        <w:rPr>
          <w:rFonts w:ascii="Times New Roman" w:hAnsi="Times New Roman" w:cs="Times New Roman"/>
        </w:rPr>
      </w:pPr>
    </w:p>
    <w:sectPr w:rsidR="008C0BCF" w:rsidRPr="00F52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E"/>
    <w:rsid w:val="00270B41"/>
    <w:rsid w:val="002C755A"/>
    <w:rsid w:val="008C0BCF"/>
    <w:rsid w:val="00AB418D"/>
    <w:rsid w:val="00F5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68D34-EBE6-4EE1-8220-741F35DC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52F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52F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52FA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52FA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52FA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52FAE"/>
    <w:rPr>
      <w:b/>
      <w:bCs/>
    </w:rPr>
  </w:style>
  <w:style w:type="paragraph" w:customStyle="1" w:styleId="fontxsmall">
    <w:name w:val="fontxsmall"/>
    <w:basedOn w:val="Normal"/>
    <w:rsid w:val="00F5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5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para">
    <w:name w:val="indentpara"/>
    <w:basedOn w:val="Normal"/>
    <w:rsid w:val="00F5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a">
    <w:name w:val="indenta"/>
    <w:basedOn w:val="Normal"/>
    <w:rsid w:val="00F5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vacomccaij\AppData\Local\Microsoft\Windows\Temporary%20Internet%20Files\Content.Outlook\257S1DZU\R822PIPT.10102013%5b1%5d%20VAAR%20822.docx" TargetMode="External"/><Relationship Id="rId4" Type="http://schemas.openxmlformats.org/officeDocument/2006/relationships/hyperlink" Target="file:///C:\Users\vacomccaij\AppData\Local\Microsoft\Windows\Temporary%20Internet%20Files\Content.Outlook\257S1DZU\R822PIPT.10102013%5b1%5d%20VAAR%2082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1704</Characters>
  <Application>Microsoft Office Word</Application>
  <DocSecurity>0</DocSecurity>
  <Lines>14</Lines>
  <Paragraphs>3</Paragraphs>
  <ScaleCrop>false</ScaleCrop>
  <Company>U.S. Air Force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SODERQUIST, JAMES L GS-13 USAF AFMC AFLCMC/HIBB</dc:creator>
  <cp:keywords/>
  <dc:description/>
  <cp:lastModifiedBy>MARABLE, JAMES N JR GS-13 USAF AFMC AFLCMC/HIBB</cp:lastModifiedBy>
  <cp:revision>4</cp:revision>
  <dcterms:created xsi:type="dcterms:W3CDTF">2017-10-04T14:10:00Z</dcterms:created>
  <dcterms:modified xsi:type="dcterms:W3CDTF">2018-05-15T18:55:00Z</dcterms:modified>
</cp:coreProperties>
</file>