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523EC9" w14:textId="69942877" w:rsidR="00F95A63" w:rsidRPr="00243ED2" w:rsidRDefault="00EC5C96" w:rsidP="008A0956">
      <w:pPr>
        <w:pStyle w:val="Heading1"/>
      </w:pPr>
      <w:bookmarkStart w:id="0" w:name="_Toc346956447"/>
      <w:bookmarkStart w:id="1" w:name="_Toc347554041"/>
      <w:bookmarkStart w:id="2" w:name="_Toc350304475"/>
      <w:bookmarkStart w:id="3" w:name="_Toc350304663"/>
      <w:bookmarkStart w:id="4" w:name="_Toc350304881"/>
      <w:bookmarkStart w:id="5" w:name="_Toc350304932"/>
      <w:bookmarkStart w:id="6" w:name="_Toc350756388"/>
      <w:bookmarkStart w:id="7" w:name="_Toc351649475"/>
      <w:bookmarkStart w:id="8" w:name="_Toc76046462"/>
      <w:bookmarkStart w:id="9" w:name="_Toc76046674"/>
      <w:bookmarkStart w:id="10" w:name="_Toc101342193"/>
      <w:r w:rsidRPr="00EC5C96">
        <w:rPr>
          <w:sz w:val="28"/>
        </w:rPr>
        <w:t xml:space="preserve">PART 5317 - </w:t>
      </w:r>
      <w:r w:rsidRPr="00EC5C96">
        <w:rPr>
          <w:sz w:val="28"/>
        </w:rPr>
        <w:br/>
        <w:t>Special Contracting Methods</w:t>
      </w:r>
      <w:bookmarkEnd w:id="0"/>
      <w:bookmarkEnd w:id="1"/>
      <w:bookmarkEnd w:id="2"/>
      <w:bookmarkEnd w:id="3"/>
      <w:bookmarkEnd w:id="4"/>
      <w:bookmarkEnd w:id="5"/>
      <w:bookmarkEnd w:id="6"/>
      <w:bookmarkEnd w:id="7"/>
      <w:bookmarkEnd w:id="8"/>
      <w:bookmarkEnd w:id="9"/>
      <w:bookmarkEnd w:id="10"/>
    </w:p>
    <w:p w14:paraId="370F69DC" w14:textId="36ECD11F" w:rsidR="009B7A24" w:rsidRDefault="00923F6B" w:rsidP="009B7A24">
      <w:pPr>
        <w:spacing w:after="120"/>
        <w:jc w:val="center"/>
        <w:rPr>
          <w:b/>
        </w:rPr>
      </w:pPr>
      <w:bookmarkStart w:id="11" w:name="_Toc346956448"/>
      <w:bookmarkStart w:id="12" w:name="_Toc350304664"/>
      <w:bookmarkStart w:id="13" w:name="_Toc350304882"/>
      <w:bookmarkStart w:id="14" w:name="_Toc351649476"/>
      <w:bookmarkStart w:id="15" w:name="_Toc38365360"/>
      <w:r w:rsidRPr="00AF6D09">
        <w:rPr>
          <w:b/>
        </w:rPr>
        <w:t>2019 Edition</w:t>
      </w:r>
      <w:r w:rsidR="009B7A24" w:rsidRPr="009B7A24">
        <w:rPr>
          <w:b/>
        </w:rPr>
        <w:t xml:space="preserve"> </w:t>
      </w:r>
    </w:p>
    <w:p w14:paraId="571041FF" w14:textId="469B557C" w:rsidR="00275CB0" w:rsidRPr="00BC55FF" w:rsidRDefault="009B7A24" w:rsidP="009B7A24">
      <w:pPr>
        <w:spacing w:before="120" w:after="480"/>
        <w:jc w:val="center"/>
        <w:rPr>
          <w:i/>
        </w:rPr>
      </w:pPr>
      <w:r w:rsidRPr="00AF6D09">
        <w:rPr>
          <w:i/>
          <w:iCs/>
        </w:rPr>
        <w:t xml:space="preserve">Revised: </w:t>
      </w:r>
      <w:r w:rsidR="007C3191">
        <w:rPr>
          <w:i/>
          <w:iCs/>
        </w:rPr>
        <w:t xml:space="preserve">2 May </w:t>
      </w:r>
      <w:r>
        <w:rPr>
          <w:i/>
          <w:iCs/>
        </w:rPr>
        <w:t>2022</w:t>
      </w:r>
    </w:p>
    <w:sdt>
      <w:sdtPr>
        <w:rPr>
          <w:rFonts w:ascii="Times New Roman" w:eastAsia="Times New Roman" w:hAnsi="Times New Roman" w:cs="Times New Roman"/>
          <w:color w:val="auto"/>
          <w:sz w:val="24"/>
          <w:szCs w:val="20"/>
        </w:rPr>
        <w:id w:val="1718855806"/>
        <w:docPartObj>
          <w:docPartGallery w:val="Table of Contents"/>
          <w:docPartUnique/>
        </w:docPartObj>
      </w:sdtPr>
      <w:sdtEndPr>
        <w:rPr>
          <w:b/>
          <w:bCs/>
          <w:noProof/>
        </w:rPr>
      </w:sdtEndPr>
      <w:sdtContent>
        <w:p w14:paraId="2CD5B4CE" w14:textId="77777777" w:rsidR="00A319BC" w:rsidRDefault="00923F6B" w:rsidP="008A0956">
          <w:pPr>
            <w:pStyle w:val="TOCHeading"/>
            <w:keepNext w:val="0"/>
            <w:keepLines w:val="0"/>
            <w:rPr>
              <w:noProof/>
            </w:rPr>
          </w:pPr>
          <w:r w:rsidRPr="00932330">
            <w:rPr>
              <w:color w:val="auto"/>
              <w:sz w:val="28"/>
            </w:rPr>
            <w:t>Table of Contents</w:t>
          </w:r>
          <w:r>
            <w:fldChar w:fldCharType="begin"/>
          </w:r>
          <w:r>
            <w:instrText xml:space="preserve"> TOC \o "1-3" \h \z \u </w:instrText>
          </w:r>
          <w:r>
            <w:fldChar w:fldCharType="separate"/>
          </w:r>
        </w:p>
        <w:p w14:paraId="1D861350" w14:textId="0CDC3D57" w:rsidR="00A319BC" w:rsidRDefault="00CE4EA6">
          <w:pPr>
            <w:pStyle w:val="TOC1"/>
            <w:tabs>
              <w:tab w:val="right" w:leader="dot" w:pos="9350"/>
            </w:tabs>
            <w:rPr>
              <w:rFonts w:asciiTheme="minorHAnsi" w:eastAsiaTheme="minorEastAsia" w:hAnsiTheme="minorHAnsi" w:cstheme="minorBidi"/>
              <w:b w:val="0"/>
              <w:caps w:val="0"/>
              <w:noProof/>
              <w:color w:val="auto"/>
              <w:sz w:val="22"/>
              <w:szCs w:val="22"/>
            </w:rPr>
          </w:pPr>
          <w:hyperlink w:anchor="_Toc101342193" w:history="1">
            <w:r w:rsidR="00A319BC" w:rsidRPr="007A6D46">
              <w:rPr>
                <w:rStyle w:val="Hyperlink"/>
                <w:noProof/>
              </w:rPr>
              <w:t>PART 5317 -  Special Contracting Methods</w:t>
            </w:r>
            <w:r w:rsidR="00A319BC">
              <w:rPr>
                <w:noProof/>
                <w:webHidden/>
              </w:rPr>
              <w:tab/>
            </w:r>
            <w:r w:rsidR="00A319BC">
              <w:rPr>
                <w:noProof/>
                <w:webHidden/>
              </w:rPr>
              <w:fldChar w:fldCharType="begin"/>
            </w:r>
            <w:r w:rsidR="00A319BC">
              <w:rPr>
                <w:noProof/>
                <w:webHidden/>
              </w:rPr>
              <w:instrText xml:space="preserve"> PAGEREF _Toc101342193 \h </w:instrText>
            </w:r>
            <w:r w:rsidR="00A319BC">
              <w:rPr>
                <w:noProof/>
                <w:webHidden/>
              </w:rPr>
            </w:r>
            <w:r w:rsidR="00A319BC">
              <w:rPr>
                <w:noProof/>
                <w:webHidden/>
              </w:rPr>
              <w:fldChar w:fldCharType="separate"/>
            </w:r>
            <w:r w:rsidR="00A319BC">
              <w:rPr>
                <w:noProof/>
                <w:webHidden/>
              </w:rPr>
              <w:t>1</w:t>
            </w:r>
            <w:r w:rsidR="00A319BC">
              <w:rPr>
                <w:noProof/>
                <w:webHidden/>
              </w:rPr>
              <w:fldChar w:fldCharType="end"/>
            </w:r>
          </w:hyperlink>
        </w:p>
        <w:p w14:paraId="3B9F9AB0" w14:textId="4856756B" w:rsidR="00A319BC" w:rsidRDefault="00CE4EA6">
          <w:pPr>
            <w:pStyle w:val="TOC2"/>
            <w:rPr>
              <w:rFonts w:asciiTheme="minorHAnsi" w:eastAsiaTheme="minorEastAsia" w:hAnsiTheme="minorHAnsi" w:cstheme="minorBidi"/>
              <w:b w:val="0"/>
              <w:caps w:val="0"/>
              <w:noProof/>
              <w:color w:val="auto"/>
              <w:sz w:val="22"/>
              <w:szCs w:val="22"/>
            </w:rPr>
          </w:pPr>
          <w:hyperlink w:anchor="_Toc101342194" w:history="1">
            <w:r w:rsidR="00A319BC" w:rsidRPr="007A6D46">
              <w:rPr>
                <w:rStyle w:val="Hyperlink"/>
                <w:bCs/>
                <w:noProof/>
              </w:rPr>
              <w:t>SUBPART 5317.1 — MULTIYEAR CONTRACTING</w:t>
            </w:r>
            <w:r w:rsidR="00A319BC">
              <w:rPr>
                <w:noProof/>
                <w:webHidden/>
              </w:rPr>
              <w:tab/>
            </w:r>
            <w:r w:rsidR="00A319BC">
              <w:rPr>
                <w:noProof/>
                <w:webHidden/>
              </w:rPr>
              <w:fldChar w:fldCharType="begin"/>
            </w:r>
            <w:r w:rsidR="00A319BC">
              <w:rPr>
                <w:noProof/>
                <w:webHidden/>
              </w:rPr>
              <w:instrText xml:space="preserve"> PAGEREF _Toc101342194 \h </w:instrText>
            </w:r>
            <w:r w:rsidR="00A319BC">
              <w:rPr>
                <w:noProof/>
                <w:webHidden/>
              </w:rPr>
            </w:r>
            <w:r w:rsidR="00A319BC">
              <w:rPr>
                <w:noProof/>
                <w:webHidden/>
              </w:rPr>
              <w:fldChar w:fldCharType="separate"/>
            </w:r>
            <w:r w:rsidR="00A319BC">
              <w:rPr>
                <w:noProof/>
                <w:webHidden/>
              </w:rPr>
              <w:t>2</w:t>
            </w:r>
            <w:r w:rsidR="00A319BC">
              <w:rPr>
                <w:noProof/>
                <w:webHidden/>
              </w:rPr>
              <w:fldChar w:fldCharType="end"/>
            </w:r>
          </w:hyperlink>
        </w:p>
        <w:p w14:paraId="74FE155F" w14:textId="09E46631" w:rsidR="00A319BC" w:rsidRDefault="00CE4EA6">
          <w:pPr>
            <w:pStyle w:val="TOC3"/>
            <w:rPr>
              <w:rFonts w:asciiTheme="minorHAnsi" w:eastAsiaTheme="minorEastAsia" w:hAnsiTheme="minorHAnsi" w:cstheme="minorBidi"/>
              <w:noProof/>
              <w:color w:val="auto"/>
              <w:sz w:val="22"/>
              <w:szCs w:val="22"/>
            </w:rPr>
          </w:pPr>
          <w:hyperlink w:anchor="_Toc101342195" w:history="1">
            <w:r w:rsidR="00A319BC" w:rsidRPr="007A6D46">
              <w:rPr>
                <w:rStyle w:val="Hyperlink"/>
                <w:noProof/>
              </w:rPr>
              <w:t>5317.105-1   Uses</w:t>
            </w:r>
            <w:r w:rsidR="00A319BC">
              <w:rPr>
                <w:noProof/>
                <w:webHidden/>
              </w:rPr>
              <w:tab/>
            </w:r>
            <w:r w:rsidR="00A319BC">
              <w:rPr>
                <w:noProof/>
                <w:webHidden/>
              </w:rPr>
              <w:fldChar w:fldCharType="begin"/>
            </w:r>
            <w:r w:rsidR="00A319BC">
              <w:rPr>
                <w:noProof/>
                <w:webHidden/>
              </w:rPr>
              <w:instrText xml:space="preserve"> PAGEREF _Toc101342195 \h </w:instrText>
            </w:r>
            <w:r w:rsidR="00A319BC">
              <w:rPr>
                <w:noProof/>
                <w:webHidden/>
              </w:rPr>
            </w:r>
            <w:r w:rsidR="00A319BC">
              <w:rPr>
                <w:noProof/>
                <w:webHidden/>
              </w:rPr>
              <w:fldChar w:fldCharType="separate"/>
            </w:r>
            <w:r w:rsidR="00A319BC">
              <w:rPr>
                <w:noProof/>
                <w:webHidden/>
              </w:rPr>
              <w:t>2</w:t>
            </w:r>
            <w:r w:rsidR="00A319BC">
              <w:rPr>
                <w:noProof/>
                <w:webHidden/>
              </w:rPr>
              <w:fldChar w:fldCharType="end"/>
            </w:r>
          </w:hyperlink>
        </w:p>
        <w:p w14:paraId="5286C9A2" w14:textId="5709B384" w:rsidR="00A319BC" w:rsidRDefault="00CE4EA6">
          <w:pPr>
            <w:pStyle w:val="TOC3"/>
            <w:rPr>
              <w:rFonts w:asciiTheme="minorHAnsi" w:eastAsiaTheme="minorEastAsia" w:hAnsiTheme="minorHAnsi" w:cstheme="minorBidi"/>
              <w:noProof/>
              <w:color w:val="auto"/>
              <w:sz w:val="22"/>
              <w:szCs w:val="22"/>
            </w:rPr>
          </w:pPr>
          <w:hyperlink w:anchor="_Toc101342196" w:history="1">
            <w:r w:rsidR="00A319BC" w:rsidRPr="007A6D46">
              <w:rPr>
                <w:rStyle w:val="Hyperlink"/>
                <w:noProof/>
              </w:rPr>
              <w:t>5317.106   Procedures</w:t>
            </w:r>
            <w:r w:rsidR="00A319BC">
              <w:rPr>
                <w:noProof/>
                <w:webHidden/>
              </w:rPr>
              <w:tab/>
            </w:r>
            <w:r w:rsidR="00A319BC">
              <w:rPr>
                <w:noProof/>
                <w:webHidden/>
              </w:rPr>
              <w:fldChar w:fldCharType="begin"/>
            </w:r>
            <w:r w:rsidR="00A319BC">
              <w:rPr>
                <w:noProof/>
                <w:webHidden/>
              </w:rPr>
              <w:instrText xml:space="preserve"> PAGEREF _Toc101342196 \h </w:instrText>
            </w:r>
            <w:r w:rsidR="00A319BC">
              <w:rPr>
                <w:noProof/>
                <w:webHidden/>
              </w:rPr>
            </w:r>
            <w:r w:rsidR="00A319BC">
              <w:rPr>
                <w:noProof/>
                <w:webHidden/>
              </w:rPr>
              <w:fldChar w:fldCharType="separate"/>
            </w:r>
            <w:r w:rsidR="00A319BC">
              <w:rPr>
                <w:noProof/>
                <w:webHidden/>
              </w:rPr>
              <w:t>2</w:t>
            </w:r>
            <w:r w:rsidR="00A319BC">
              <w:rPr>
                <w:noProof/>
                <w:webHidden/>
              </w:rPr>
              <w:fldChar w:fldCharType="end"/>
            </w:r>
          </w:hyperlink>
        </w:p>
        <w:p w14:paraId="17F229E4" w14:textId="5601FFC1" w:rsidR="00A319BC" w:rsidRDefault="00CE4EA6">
          <w:pPr>
            <w:pStyle w:val="TOC3"/>
            <w:rPr>
              <w:rFonts w:asciiTheme="minorHAnsi" w:eastAsiaTheme="minorEastAsia" w:hAnsiTheme="minorHAnsi" w:cstheme="minorBidi"/>
              <w:noProof/>
              <w:color w:val="auto"/>
              <w:sz w:val="22"/>
              <w:szCs w:val="22"/>
            </w:rPr>
          </w:pPr>
          <w:hyperlink w:anchor="_Toc101342197" w:history="1">
            <w:r w:rsidR="00A319BC" w:rsidRPr="007A6D46">
              <w:rPr>
                <w:rStyle w:val="Hyperlink"/>
                <w:bCs/>
                <w:noProof/>
              </w:rPr>
              <w:t>5317.106-3   Special Procedures Applicable to DoD, NASA, and the Coast Guard</w:t>
            </w:r>
            <w:r w:rsidR="00A319BC">
              <w:rPr>
                <w:noProof/>
                <w:webHidden/>
              </w:rPr>
              <w:tab/>
            </w:r>
            <w:r w:rsidR="00A319BC">
              <w:rPr>
                <w:noProof/>
                <w:webHidden/>
              </w:rPr>
              <w:fldChar w:fldCharType="begin"/>
            </w:r>
            <w:r w:rsidR="00A319BC">
              <w:rPr>
                <w:noProof/>
                <w:webHidden/>
              </w:rPr>
              <w:instrText xml:space="preserve"> PAGEREF _Toc101342197 \h </w:instrText>
            </w:r>
            <w:r w:rsidR="00A319BC">
              <w:rPr>
                <w:noProof/>
                <w:webHidden/>
              </w:rPr>
            </w:r>
            <w:r w:rsidR="00A319BC">
              <w:rPr>
                <w:noProof/>
                <w:webHidden/>
              </w:rPr>
              <w:fldChar w:fldCharType="separate"/>
            </w:r>
            <w:r w:rsidR="00A319BC">
              <w:rPr>
                <w:noProof/>
                <w:webHidden/>
              </w:rPr>
              <w:t>2</w:t>
            </w:r>
            <w:r w:rsidR="00A319BC">
              <w:rPr>
                <w:noProof/>
                <w:webHidden/>
              </w:rPr>
              <w:fldChar w:fldCharType="end"/>
            </w:r>
          </w:hyperlink>
        </w:p>
        <w:p w14:paraId="403DC1BB" w14:textId="2F15C07D" w:rsidR="00A319BC" w:rsidRDefault="00CE4EA6">
          <w:pPr>
            <w:pStyle w:val="TOC3"/>
            <w:rPr>
              <w:rFonts w:asciiTheme="minorHAnsi" w:eastAsiaTheme="minorEastAsia" w:hAnsiTheme="minorHAnsi" w:cstheme="minorBidi"/>
              <w:noProof/>
              <w:color w:val="auto"/>
              <w:sz w:val="22"/>
              <w:szCs w:val="22"/>
            </w:rPr>
          </w:pPr>
          <w:hyperlink w:anchor="_Toc101342198" w:history="1">
            <w:r w:rsidR="00A319BC" w:rsidRPr="007A6D46">
              <w:rPr>
                <w:rStyle w:val="Hyperlink"/>
                <w:noProof/>
              </w:rPr>
              <w:t>5317.170   General</w:t>
            </w:r>
            <w:r w:rsidR="00A319BC">
              <w:rPr>
                <w:noProof/>
                <w:webHidden/>
              </w:rPr>
              <w:tab/>
            </w:r>
            <w:r w:rsidR="00A319BC">
              <w:rPr>
                <w:noProof/>
                <w:webHidden/>
              </w:rPr>
              <w:fldChar w:fldCharType="begin"/>
            </w:r>
            <w:r w:rsidR="00A319BC">
              <w:rPr>
                <w:noProof/>
                <w:webHidden/>
              </w:rPr>
              <w:instrText xml:space="preserve"> PAGEREF _Toc101342198 \h </w:instrText>
            </w:r>
            <w:r w:rsidR="00A319BC">
              <w:rPr>
                <w:noProof/>
                <w:webHidden/>
              </w:rPr>
            </w:r>
            <w:r w:rsidR="00A319BC">
              <w:rPr>
                <w:noProof/>
                <w:webHidden/>
              </w:rPr>
              <w:fldChar w:fldCharType="separate"/>
            </w:r>
            <w:r w:rsidR="00A319BC">
              <w:rPr>
                <w:noProof/>
                <w:webHidden/>
              </w:rPr>
              <w:t>2</w:t>
            </w:r>
            <w:r w:rsidR="00A319BC">
              <w:rPr>
                <w:noProof/>
                <w:webHidden/>
              </w:rPr>
              <w:fldChar w:fldCharType="end"/>
            </w:r>
          </w:hyperlink>
        </w:p>
        <w:p w14:paraId="1C3DFBBA" w14:textId="6C232695" w:rsidR="00A319BC" w:rsidRDefault="00CE4EA6">
          <w:pPr>
            <w:pStyle w:val="TOC3"/>
            <w:rPr>
              <w:rFonts w:asciiTheme="minorHAnsi" w:eastAsiaTheme="minorEastAsia" w:hAnsiTheme="minorHAnsi" w:cstheme="minorBidi"/>
              <w:noProof/>
              <w:color w:val="auto"/>
              <w:sz w:val="22"/>
              <w:szCs w:val="22"/>
            </w:rPr>
          </w:pPr>
          <w:hyperlink w:anchor="_Toc101342199" w:history="1">
            <w:r w:rsidR="00A319BC" w:rsidRPr="007A6D46">
              <w:rPr>
                <w:rStyle w:val="Hyperlink"/>
                <w:noProof/>
              </w:rPr>
              <w:t>5317.171   Multiyear Contracts for Services</w:t>
            </w:r>
            <w:r w:rsidR="00A319BC">
              <w:rPr>
                <w:noProof/>
                <w:webHidden/>
              </w:rPr>
              <w:tab/>
            </w:r>
            <w:r w:rsidR="00A319BC">
              <w:rPr>
                <w:noProof/>
                <w:webHidden/>
              </w:rPr>
              <w:fldChar w:fldCharType="begin"/>
            </w:r>
            <w:r w:rsidR="00A319BC">
              <w:rPr>
                <w:noProof/>
                <w:webHidden/>
              </w:rPr>
              <w:instrText xml:space="preserve"> PAGEREF _Toc101342199 \h </w:instrText>
            </w:r>
            <w:r w:rsidR="00A319BC">
              <w:rPr>
                <w:noProof/>
                <w:webHidden/>
              </w:rPr>
            </w:r>
            <w:r w:rsidR="00A319BC">
              <w:rPr>
                <w:noProof/>
                <w:webHidden/>
              </w:rPr>
              <w:fldChar w:fldCharType="separate"/>
            </w:r>
            <w:r w:rsidR="00A319BC">
              <w:rPr>
                <w:noProof/>
                <w:webHidden/>
              </w:rPr>
              <w:t>3</w:t>
            </w:r>
            <w:r w:rsidR="00A319BC">
              <w:rPr>
                <w:noProof/>
                <w:webHidden/>
              </w:rPr>
              <w:fldChar w:fldCharType="end"/>
            </w:r>
          </w:hyperlink>
        </w:p>
        <w:p w14:paraId="10EECB6A" w14:textId="15E4A1EA" w:rsidR="00A319BC" w:rsidRDefault="00CE4EA6">
          <w:pPr>
            <w:pStyle w:val="TOC3"/>
            <w:rPr>
              <w:rFonts w:asciiTheme="minorHAnsi" w:eastAsiaTheme="minorEastAsia" w:hAnsiTheme="minorHAnsi" w:cstheme="minorBidi"/>
              <w:noProof/>
              <w:color w:val="auto"/>
              <w:sz w:val="22"/>
              <w:szCs w:val="22"/>
            </w:rPr>
          </w:pPr>
          <w:hyperlink w:anchor="_Toc101342200" w:history="1">
            <w:r w:rsidR="00A319BC" w:rsidRPr="007A6D46">
              <w:rPr>
                <w:rStyle w:val="Hyperlink"/>
                <w:noProof/>
              </w:rPr>
              <w:t>5317.172   Multiyear Contracts for Supplies</w:t>
            </w:r>
            <w:r w:rsidR="00A319BC">
              <w:rPr>
                <w:noProof/>
                <w:webHidden/>
              </w:rPr>
              <w:tab/>
            </w:r>
            <w:r w:rsidR="00A319BC">
              <w:rPr>
                <w:noProof/>
                <w:webHidden/>
              </w:rPr>
              <w:fldChar w:fldCharType="begin"/>
            </w:r>
            <w:r w:rsidR="00A319BC">
              <w:rPr>
                <w:noProof/>
                <w:webHidden/>
              </w:rPr>
              <w:instrText xml:space="preserve"> PAGEREF _Toc101342200 \h </w:instrText>
            </w:r>
            <w:r w:rsidR="00A319BC">
              <w:rPr>
                <w:noProof/>
                <w:webHidden/>
              </w:rPr>
            </w:r>
            <w:r w:rsidR="00A319BC">
              <w:rPr>
                <w:noProof/>
                <w:webHidden/>
              </w:rPr>
              <w:fldChar w:fldCharType="separate"/>
            </w:r>
            <w:r w:rsidR="00A319BC">
              <w:rPr>
                <w:noProof/>
                <w:webHidden/>
              </w:rPr>
              <w:t>3</w:t>
            </w:r>
            <w:r w:rsidR="00A319BC">
              <w:rPr>
                <w:noProof/>
                <w:webHidden/>
              </w:rPr>
              <w:fldChar w:fldCharType="end"/>
            </w:r>
          </w:hyperlink>
        </w:p>
        <w:p w14:paraId="33FE67DE" w14:textId="2B7BDE6D" w:rsidR="00A319BC" w:rsidRDefault="00CE4EA6">
          <w:pPr>
            <w:pStyle w:val="TOC3"/>
            <w:rPr>
              <w:rFonts w:asciiTheme="minorHAnsi" w:eastAsiaTheme="minorEastAsia" w:hAnsiTheme="minorHAnsi" w:cstheme="minorBidi"/>
              <w:noProof/>
              <w:color w:val="auto"/>
              <w:sz w:val="22"/>
              <w:szCs w:val="22"/>
            </w:rPr>
          </w:pPr>
          <w:hyperlink w:anchor="_Toc101342201" w:history="1">
            <w:r w:rsidR="00A319BC" w:rsidRPr="007A6D46">
              <w:rPr>
                <w:rStyle w:val="Hyperlink"/>
                <w:noProof/>
              </w:rPr>
              <w:t>5317.173   Multiyear Contracts for Military Family Housing</w:t>
            </w:r>
            <w:r w:rsidR="00A319BC">
              <w:rPr>
                <w:noProof/>
                <w:webHidden/>
              </w:rPr>
              <w:tab/>
            </w:r>
            <w:r w:rsidR="00A319BC">
              <w:rPr>
                <w:noProof/>
                <w:webHidden/>
              </w:rPr>
              <w:fldChar w:fldCharType="begin"/>
            </w:r>
            <w:r w:rsidR="00A319BC">
              <w:rPr>
                <w:noProof/>
                <w:webHidden/>
              </w:rPr>
              <w:instrText xml:space="preserve"> PAGEREF _Toc101342201 \h </w:instrText>
            </w:r>
            <w:r w:rsidR="00A319BC">
              <w:rPr>
                <w:noProof/>
                <w:webHidden/>
              </w:rPr>
            </w:r>
            <w:r w:rsidR="00A319BC">
              <w:rPr>
                <w:noProof/>
                <w:webHidden/>
              </w:rPr>
              <w:fldChar w:fldCharType="separate"/>
            </w:r>
            <w:r w:rsidR="00A319BC">
              <w:rPr>
                <w:noProof/>
                <w:webHidden/>
              </w:rPr>
              <w:t>3</w:t>
            </w:r>
            <w:r w:rsidR="00A319BC">
              <w:rPr>
                <w:noProof/>
                <w:webHidden/>
              </w:rPr>
              <w:fldChar w:fldCharType="end"/>
            </w:r>
          </w:hyperlink>
        </w:p>
        <w:p w14:paraId="41E378A1" w14:textId="225DB5E5" w:rsidR="00A319BC" w:rsidRDefault="00CE4EA6">
          <w:pPr>
            <w:pStyle w:val="TOC3"/>
            <w:rPr>
              <w:rFonts w:asciiTheme="minorHAnsi" w:eastAsiaTheme="minorEastAsia" w:hAnsiTheme="minorHAnsi" w:cstheme="minorBidi"/>
              <w:noProof/>
              <w:color w:val="auto"/>
              <w:sz w:val="22"/>
              <w:szCs w:val="22"/>
            </w:rPr>
          </w:pPr>
          <w:hyperlink w:anchor="_Toc101342202" w:history="1">
            <w:r w:rsidR="00A319BC" w:rsidRPr="007A6D46">
              <w:rPr>
                <w:rStyle w:val="Hyperlink"/>
                <w:noProof/>
              </w:rPr>
              <w:t>5317.174   Multiyear Contracts for Electricity from Renewable Energy Sources</w:t>
            </w:r>
            <w:r w:rsidR="00A319BC">
              <w:rPr>
                <w:noProof/>
                <w:webHidden/>
              </w:rPr>
              <w:tab/>
            </w:r>
            <w:r w:rsidR="00A319BC">
              <w:rPr>
                <w:noProof/>
                <w:webHidden/>
              </w:rPr>
              <w:fldChar w:fldCharType="begin"/>
            </w:r>
            <w:r w:rsidR="00A319BC">
              <w:rPr>
                <w:noProof/>
                <w:webHidden/>
              </w:rPr>
              <w:instrText xml:space="preserve"> PAGEREF _Toc101342202 \h </w:instrText>
            </w:r>
            <w:r w:rsidR="00A319BC">
              <w:rPr>
                <w:noProof/>
                <w:webHidden/>
              </w:rPr>
            </w:r>
            <w:r w:rsidR="00A319BC">
              <w:rPr>
                <w:noProof/>
                <w:webHidden/>
              </w:rPr>
              <w:fldChar w:fldCharType="separate"/>
            </w:r>
            <w:r w:rsidR="00A319BC">
              <w:rPr>
                <w:noProof/>
                <w:webHidden/>
              </w:rPr>
              <w:t>3</w:t>
            </w:r>
            <w:r w:rsidR="00A319BC">
              <w:rPr>
                <w:noProof/>
                <w:webHidden/>
              </w:rPr>
              <w:fldChar w:fldCharType="end"/>
            </w:r>
          </w:hyperlink>
        </w:p>
        <w:p w14:paraId="4E978F2E" w14:textId="08771F28" w:rsidR="00A319BC" w:rsidRDefault="00CE4EA6">
          <w:pPr>
            <w:pStyle w:val="TOC2"/>
            <w:rPr>
              <w:rFonts w:asciiTheme="minorHAnsi" w:eastAsiaTheme="minorEastAsia" w:hAnsiTheme="minorHAnsi" w:cstheme="minorBidi"/>
              <w:b w:val="0"/>
              <w:caps w:val="0"/>
              <w:noProof/>
              <w:color w:val="auto"/>
              <w:sz w:val="22"/>
              <w:szCs w:val="22"/>
            </w:rPr>
          </w:pPr>
          <w:hyperlink w:anchor="_Toc101342203" w:history="1">
            <w:r w:rsidR="00A319BC" w:rsidRPr="007A6D46">
              <w:rPr>
                <w:rStyle w:val="Hyperlink"/>
                <w:bCs/>
                <w:noProof/>
              </w:rPr>
              <w:t>SUBPART 5317.2 — OPTIONS</w:t>
            </w:r>
            <w:r w:rsidR="00A319BC">
              <w:rPr>
                <w:noProof/>
                <w:webHidden/>
              </w:rPr>
              <w:tab/>
            </w:r>
            <w:r w:rsidR="00A319BC">
              <w:rPr>
                <w:noProof/>
                <w:webHidden/>
              </w:rPr>
              <w:fldChar w:fldCharType="begin"/>
            </w:r>
            <w:r w:rsidR="00A319BC">
              <w:rPr>
                <w:noProof/>
                <w:webHidden/>
              </w:rPr>
              <w:instrText xml:space="preserve"> PAGEREF _Toc101342203 \h </w:instrText>
            </w:r>
            <w:r w:rsidR="00A319BC">
              <w:rPr>
                <w:noProof/>
                <w:webHidden/>
              </w:rPr>
            </w:r>
            <w:r w:rsidR="00A319BC">
              <w:rPr>
                <w:noProof/>
                <w:webHidden/>
              </w:rPr>
              <w:fldChar w:fldCharType="separate"/>
            </w:r>
            <w:r w:rsidR="00A319BC">
              <w:rPr>
                <w:noProof/>
                <w:webHidden/>
              </w:rPr>
              <w:t>3</w:t>
            </w:r>
            <w:r w:rsidR="00A319BC">
              <w:rPr>
                <w:noProof/>
                <w:webHidden/>
              </w:rPr>
              <w:fldChar w:fldCharType="end"/>
            </w:r>
          </w:hyperlink>
        </w:p>
        <w:p w14:paraId="275CB79F" w14:textId="640F1BA1" w:rsidR="00A319BC" w:rsidRDefault="00CE4EA6">
          <w:pPr>
            <w:pStyle w:val="TOC3"/>
            <w:rPr>
              <w:rFonts w:asciiTheme="minorHAnsi" w:eastAsiaTheme="minorEastAsia" w:hAnsiTheme="minorHAnsi" w:cstheme="minorBidi"/>
              <w:noProof/>
              <w:color w:val="auto"/>
              <w:sz w:val="22"/>
              <w:szCs w:val="22"/>
            </w:rPr>
          </w:pPr>
          <w:hyperlink w:anchor="_Toc101342204" w:history="1">
            <w:r w:rsidR="00A319BC" w:rsidRPr="007A6D46">
              <w:rPr>
                <w:rStyle w:val="Hyperlink"/>
                <w:noProof/>
              </w:rPr>
              <w:t>5317.204   Contracts</w:t>
            </w:r>
            <w:r w:rsidR="00A319BC">
              <w:rPr>
                <w:noProof/>
                <w:webHidden/>
              </w:rPr>
              <w:tab/>
            </w:r>
            <w:r w:rsidR="00A319BC">
              <w:rPr>
                <w:noProof/>
                <w:webHidden/>
              </w:rPr>
              <w:fldChar w:fldCharType="begin"/>
            </w:r>
            <w:r w:rsidR="00A319BC">
              <w:rPr>
                <w:noProof/>
                <w:webHidden/>
              </w:rPr>
              <w:instrText xml:space="preserve"> PAGEREF _Toc101342204 \h </w:instrText>
            </w:r>
            <w:r w:rsidR="00A319BC">
              <w:rPr>
                <w:noProof/>
                <w:webHidden/>
              </w:rPr>
            </w:r>
            <w:r w:rsidR="00A319BC">
              <w:rPr>
                <w:noProof/>
                <w:webHidden/>
              </w:rPr>
              <w:fldChar w:fldCharType="separate"/>
            </w:r>
            <w:r w:rsidR="00A319BC">
              <w:rPr>
                <w:noProof/>
                <w:webHidden/>
              </w:rPr>
              <w:t>3</w:t>
            </w:r>
            <w:r w:rsidR="00A319BC">
              <w:rPr>
                <w:noProof/>
                <w:webHidden/>
              </w:rPr>
              <w:fldChar w:fldCharType="end"/>
            </w:r>
          </w:hyperlink>
        </w:p>
        <w:p w14:paraId="2AFD156C" w14:textId="36317C83" w:rsidR="00A319BC" w:rsidRDefault="00CE4EA6">
          <w:pPr>
            <w:pStyle w:val="TOC3"/>
            <w:rPr>
              <w:rFonts w:asciiTheme="minorHAnsi" w:eastAsiaTheme="minorEastAsia" w:hAnsiTheme="minorHAnsi" w:cstheme="minorBidi"/>
              <w:noProof/>
              <w:color w:val="auto"/>
              <w:sz w:val="22"/>
              <w:szCs w:val="22"/>
            </w:rPr>
          </w:pPr>
          <w:hyperlink w:anchor="_Toc101342205" w:history="1">
            <w:r w:rsidR="00A319BC" w:rsidRPr="007A6D46">
              <w:rPr>
                <w:rStyle w:val="Hyperlink"/>
                <w:noProof/>
              </w:rPr>
              <w:t>5317.205   Documentation</w:t>
            </w:r>
            <w:r w:rsidR="00A319BC">
              <w:rPr>
                <w:noProof/>
                <w:webHidden/>
              </w:rPr>
              <w:tab/>
            </w:r>
            <w:r w:rsidR="00A319BC">
              <w:rPr>
                <w:noProof/>
                <w:webHidden/>
              </w:rPr>
              <w:fldChar w:fldCharType="begin"/>
            </w:r>
            <w:r w:rsidR="00A319BC">
              <w:rPr>
                <w:noProof/>
                <w:webHidden/>
              </w:rPr>
              <w:instrText xml:space="preserve"> PAGEREF _Toc101342205 \h </w:instrText>
            </w:r>
            <w:r w:rsidR="00A319BC">
              <w:rPr>
                <w:noProof/>
                <w:webHidden/>
              </w:rPr>
            </w:r>
            <w:r w:rsidR="00A319BC">
              <w:rPr>
                <w:noProof/>
                <w:webHidden/>
              </w:rPr>
              <w:fldChar w:fldCharType="separate"/>
            </w:r>
            <w:r w:rsidR="00A319BC">
              <w:rPr>
                <w:noProof/>
                <w:webHidden/>
              </w:rPr>
              <w:t>4</w:t>
            </w:r>
            <w:r w:rsidR="00A319BC">
              <w:rPr>
                <w:noProof/>
                <w:webHidden/>
              </w:rPr>
              <w:fldChar w:fldCharType="end"/>
            </w:r>
          </w:hyperlink>
        </w:p>
        <w:p w14:paraId="4A2B8EB9" w14:textId="2B04A79C" w:rsidR="00A319BC" w:rsidRDefault="00CE4EA6">
          <w:pPr>
            <w:pStyle w:val="TOC3"/>
            <w:rPr>
              <w:rFonts w:asciiTheme="minorHAnsi" w:eastAsiaTheme="minorEastAsia" w:hAnsiTheme="minorHAnsi" w:cstheme="minorBidi"/>
              <w:noProof/>
              <w:color w:val="auto"/>
              <w:sz w:val="22"/>
              <w:szCs w:val="22"/>
            </w:rPr>
          </w:pPr>
          <w:hyperlink w:anchor="_Toc101342206" w:history="1">
            <w:r w:rsidR="00A319BC" w:rsidRPr="007A6D46">
              <w:rPr>
                <w:rStyle w:val="Hyperlink"/>
                <w:noProof/>
              </w:rPr>
              <w:t>5317.207   Exercise of Options</w:t>
            </w:r>
            <w:r w:rsidR="00A319BC">
              <w:rPr>
                <w:noProof/>
                <w:webHidden/>
              </w:rPr>
              <w:tab/>
            </w:r>
            <w:r w:rsidR="00A319BC">
              <w:rPr>
                <w:noProof/>
                <w:webHidden/>
              </w:rPr>
              <w:fldChar w:fldCharType="begin"/>
            </w:r>
            <w:r w:rsidR="00A319BC">
              <w:rPr>
                <w:noProof/>
                <w:webHidden/>
              </w:rPr>
              <w:instrText xml:space="preserve"> PAGEREF _Toc101342206 \h </w:instrText>
            </w:r>
            <w:r w:rsidR="00A319BC">
              <w:rPr>
                <w:noProof/>
                <w:webHidden/>
              </w:rPr>
            </w:r>
            <w:r w:rsidR="00A319BC">
              <w:rPr>
                <w:noProof/>
                <w:webHidden/>
              </w:rPr>
              <w:fldChar w:fldCharType="separate"/>
            </w:r>
            <w:r w:rsidR="00A319BC">
              <w:rPr>
                <w:noProof/>
                <w:webHidden/>
              </w:rPr>
              <w:t>4</w:t>
            </w:r>
            <w:r w:rsidR="00A319BC">
              <w:rPr>
                <w:noProof/>
                <w:webHidden/>
              </w:rPr>
              <w:fldChar w:fldCharType="end"/>
            </w:r>
          </w:hyperlink>
        </w:p>
        <w:p w14:paraId="040F3BC8" w14:textId="53112AD0" w:rsidR="00A319BC" w:rsidRDefault="00CE4EA6">
          <w:pPr>
            <w:pStyle w:val="TOC2"/>
            <w:rPr>
              <w:rFonts w:asciiTheme="minorHAnsi" w:eastAsiaTheme="minorEastAsia" w:hAnsiTheme="minorHAnsi" w:cstheme="minorBidi"/>
              <w:b w:val="0"/>
              <w:caps w:val="0"/>
              <w:noProof/>
              <w:color w:val="auto"/>
              <w:sz w:val="22"/>
              <w:szCs w:val="22"/>
            </w:rPr>
          </w:pPr>
          <w:hyperlink w:anchor="_Toc101342207" w:history="1">
            <w:r w:rsidR="00A319BC" w:rsidRPr="007A6D46">
              <w:rPr>
                <w:rStyle w:val="Hyperlink"/>
                <w:noProof/>
              </w:rPr>
              <w:t>SUBPART 5317.5 — INTERAGENCY ACQUISITIONS</w:t>
            </w:r>
            <w:r w:rsidR="00A319BC">
              <w:rPr>
                <w:noProof/>
                <w:webHidden/>
              </w:rPr>
              <w:tab/>
            </w:r>
            <w:r w:rsidR="00A319BC">
              <w:rPr>
                <w:noProof/>
                <w:webHidden/>
              </w:rPr>
              <w:fldChar w:fldCharType="begin"/>
            </w:r>
            <w:r w:rsidR="00A319BC">
              <w:rPr>
                <w:noProof/>
                <w:webHidden/>
              </w:rPr>
              <w:instrText xml:space="preserve"> PAGEREF _Toc101342207 \h </w:instrText>
            </w:r>
            <w:r w:rsidR="00A319BC">
              <w:rPr>
                <w:noProof/>
                <w:webHidden/>
              </w:rPr>
            </w:r>
            <w:r w:rsidR="00A319BC">
              <w:rPr>
                <w:noProof/>
                <w:webHidden/>
              </w:rPr>
              <w:fldChar w:fldCharType="separate"/>
            </w:r>
            <w:r w:rsidR="00A319BC">
              <w:rPr>
                <w:noProof/>
                <w:webHidden/>
              </w:rPr>
              <w:t>4</w:t>
            </w:r>
            <w:r w:rsidR="00A319BC">
              <w:rPr>
                <w:noProof/>
                <w:webHidden/>
              </w:rPr>
              <w:fldChar w:fldCharType="end"/>
            </w:r>
          </w:hyperlink>
        </w:p>
        <w:p w14:paraId="577522B3" w14:textId="2FE05C4C" w:rsidR="00A319BC" w:rsidRDefault="00CE4EA6">
          <w:pPr>
            <w:pStyle w:val="TOC3"/>
            <w:rPr>
              <w:rFonts w:asciiTheme="minorHAnsi" w:eastAsiaTheme="minorEastAsia" w:hAnsiTheme="minorHAnsi" w:cstheme="minorBidi"/>
              <w:noProof/>
              <w:color w:val="auto"/>
              <w:sz w:val="22"/>
              <w:szCs w:val="22"/>
            </w:rPr>
          </w:pPr>
          <w:hyperlink w:anchor="_Toc101342208" w:history="1">
            <w:r w:rsidR="00A319BC" w:rsidRPr="007A6D46">
              <w:rPr>
                <w:rStyle w:val="Hyperlink"/>
                <w:noProof/>
              </w:rPr>
              <w:t>5317.500   Scope of Subpart</w:t>
            </w:r>
            <w:r w:rsidR="00A319BC">
              <w:rPr>
                <w:noProof/>
                <w:webHidden/>
              </w:rPr>
              <w:tab/>
            </w:r>
            <w:r w:rsidR="00A319BC">
              <w:rPr>
                <w:noProof/>
                <w:webHidden/>
              </w:rPr>
              <w:fldChar w:fldCharType="begin"/>
            </w:r>
            <w:r w:rsidR="00A319BC">
              <w:rPr>
                <w:noProof/>
                <w:webHidden/>
              </w:rPr>
              <w:instrText xml:space="preserve"> PAGEREF _Toc101342208 \h </w:instrText>
            </w:r>
            <w:r w:rsidR="00A319BC">
              <w:rPr>
                <w:noProof/>
                <w:webHidden/>
              </w:rPr>
            </w:r>
            <w:r w:rsidR="00A319BC">
              <w:rPr>
                <w:noProof/>
                <w:webHidden/>
              </w:rPr>
              <w:fldChar w:fldCharType="separate"/>
            </w:r>
            <w:r w:rsidR="00A319BC">
              <w:rPr>
                <w:noProof/>
                <w:webHidden/>
              </w:rPr>
              <w:t>4</w:t>
            </w:r>
            <w:r w:rsidR="00A319BC">
              <w:rPr>
                <w:noProof/>
                <w:webHidden/>
              </w:rPr>
              <w:fldChar w:fldCharType="end"/>
            </w:r>
          </w:hyperlink>
        </w:p>
        <w:p w14:paraId="43C10BF6" w14:textId="25C712F9" w:rsidR="00A319BC" w:rsidRDefault="00CE4EA6">
          <w:pPr>
            <w:pStyle w:val="TOC2"/>
            <w:rPr>
              <w:rFonts w:asciiTheme="minorHAnsi" w:eastAsiaTheme="minorEastAsia" w:hAnsiTheme="minorHAnsi" w:cstheme="minorBidi"/>
              <w:b w:val="0"/>
              <w:caps w:val="0"/>
              <w:noProof/>
              <w:color w:val="auto"/>
              <w:sz w:val="22"/>
              <w:szCs w:val="22"/>
            </w:rPr>
          </w:pPr>
          <w:hyperlink w:anchor="_Toc101342209" w:history="1">
            <w:r w:rsidR="00A319BC" w:rsidRPr="007A6D46">
              <w:rPr>
                <w:rStyle w:val="Hyperlink"/>
                <w:bCs/>
                <w:noProof/>
              </w:rPr>
              <w:t xml:space="preserve">SUBPART 5317.7 </w:t>
            </w:r>
            <w:r w:rsidR="00A319BC" w:rsidRPr="007A6D46">
              <w:rPr>
                <w:rStyle w:val="Hyperlink"/>
                <w:noProof/>
              </w:rPr>
              <w:t>— INTERAGENCY ACQUISITIONS:  ACQUISITIONS BY NONDEFENSE AGENCIES ON BEHALF OF THE DEPARTMENT OF DEFENSE</w:t>
            </w:r>
            <w:r w:rsidR="00A319BC">
              <w:rPr>
                <w:noProof/>
                <w:webHidden/>
              </w:rPr>
              <w:tab/>
            </w:r>
            <w:r w:rsidR="00A319BC">
              <w:rPr>
                <w:noProof/>
                <w:webHidden/>
              </w:rPr>
              <w:fldChar w:fldCharType="begin"/>
            </w:r>
            <w:r w:rsidR="00A319BC">
              <w:rPr>
                <w:noProof/>
                <w:webHidden/>
              </w:rPr>
              <w:instrText xml:space="preserve"> PAGEREF _Toc101342209 \h </w:instrText>
            </w:r>
            <w:r w:rsidR="00A319BC">
              <w:rPr>
                <w:noProof/>
                <w:webHidden/>
              </w:rPr>
            </w:r>
            <w:r w:rsidR="00A319BC">
              <w:rPr>
                <w:noProof/>
                <w:webHidden/>
              </w:rPr>
              <w:fldChar w:fldCharType="separate"/>
            </w:r>
            <w:r w:rsidR="00A319BC">
              <w:rPr>
                <w:noProof/>
                <w:webHidden/>
              </w:rPr>
              <w:t>4</w:t>
            </w:r>
            <w:r w:rsidR="00A319BC">
              <w:rPr>
                <w:noProof/>
                <w:webHidden/>
              </w:rPr>
              <w:fldChar w:fldCharType="end"/>
            </w:r>
          </w:hyperlink>
        </w:p>
        <w:p w14:paraId="5FF4BB86" w14:textId="66083B66" w:rsidR="00A319BC" w:rsidRDefault="00CE4EA6">
          <w:pPr>
            <w:pStyle w:val="TOC3"/>
            <w:rPr>
              <w:rFonts w:asciiTheme="minorHAnsi" w:eastAsiaTheme="minorEastAsia" w:hAnsiTheme="minorHAnsi" w:cstheme="minorBidi"/>
              <w:noProof/>
              <w:color w:val="auto"/>
              <w:sz w:val="22"/>
              <w:szCs w:val="22"/>
            </w:rPr>
          </w:pPr>
          <w:hyperlink w:anchor="_Toc101342210" w:history="1">
            <w:r w:rsidR="00A319BC" w:rsidRPr="007A6D46">
              <w:rPr>
                <w:rStyle w:val="Hyperlink"/>
                <w:bCs/>
                <w:noProof/>
              </w:rPr>
              <w:t>5317.703   Policy</w:t>
            </w:r>
            <w:r w:rsidR="00A319BC">
              <w:rPr>
                <w:noProof/>
                <w:webHidden/>
              </w:rPr>
              <w:tab/>
            </w:r>
            <w:r w:rsidR="00A319BC">
              <w:rPr>
                <w:noProof/>
                <w:webHidden/>
              </w:rPr>
              <w:fldChar w:fldCharType="begin"/>
            </w:r>
            <w:r w:rsidR="00A319BC">
              <w:rPr>
                <w:noProof/>
                <w:webHidden/>
              </w:rPr>
              <w:instrText xml:space="preserve"> PAGEREF _Toc101342210 \h </w:instrText>
            </w:r>
            <w:r w:rsidR="00A319BC">
              <w:rPr>
                <w:noProof/>
                <w:webHidden/>
              </w:rPr>
            </w:r>
            <w:r w:rsidR="00A319BC">
              <w:rPr>
                <w:noProof/>
                <w:webHidden/>
              </w:rPr>
              <w:fldChar w:fldCharType="separate"/>
            </w:r>
            <w:r w:rsidR="00A319BC">
              <w:rPr>
                <w:noProof/>
                <w:webHidden/>
              </w:rPr>
              <w:t>4</w:t>
            </w:r>
            <w:r w:rsidR="00A319BC">
              <w:rPr>
                <w:noProof/>
                <w:webHidden/>
              </w:rPr>
              <w:fldChar w:fldCharType="end"/>
            </w:r>
          </w:hyperlink>
        </w:p>
        <w:p w14:paraId="4ACAF7BE" w14:textId="1D2421B5" w:rsidR="00A319BC" w:rsidRDefault="00CE4EA6">
          <w:pPr>
            <w:pStyle w:val="TOC3"/>
            <w:rPr>
              <w:rFonts w:asciiTheme="minorHAnsi" w:eastAsiaTheme="minorEastAsia" w:hAnsiTheme="minorHAnsi" w:cstheme="minorBidi"/>
              <w:noProof/>
              <w:color w:val="auto"/>
              <w:sz w:val="22"/>
              <w:szCs w:val="22"/>
            </w:rPr>
          </w:pPr>
          <w:hyperlink w:anchor="_Toc101342211" w:history="1">
            <w:r w:rsidR="00A319BC" w:rsidRPr="007A6D46">
              <w:rPr>
                <w:rStyle w:val="Hyperlink"/>
                <w:bCs/>
                <w:noProof/>
              </w:rPr>
              <w:t>5317.770   Procedures</w:t>
            </w:r>
            <w:r w:rsidR="00A319BC">
              <w:rPr>
                <w:noProof/>
                <w:webHidden/>
              </w:rPr>
              <w:tab/>
            </w:r>
            <w:r w:rsidR="00A319BC">
              <w:rPr>
                <w:noProof/>
                <w:webHidden/>
              </w:rPr>
              <w:fldChar w:fldCharType="begin"/>
            </w:r>
            <w:r w:rsidR="00A319BC">
              <w:rPr>
                <w:noProof/>
                <w:webHidden/>
              </w:rPr>
              <w:instrText xml:space="preserve"> PAGEREF _Toc101342211 \h </w:instrText>
            </w:r>
            <w:r w:rsidR="00A319BC">
              <w:rPr>
                <w:noProof/>
                <w:webHidden/>
              </w:rPr>
            </w:r>
            <w:r w:rsidR="00A319BC">
              <w:rPr>
                <w:noProof/>
                <w:webHidden/>
              </w:rPr>
              <w:fldChar w:fldCharType="separate"/>
            </w:r>
            <w:r w:rsidR="00A319BC">
              <w:rPr>
                <w:noProof/>
                <w:webHidden/>
              </w:rPr>
              <w:t>4</w:t>
            </w:r>
            <w:r w:rsidR="00A319BC">
              <w:rPr>
                <w:noProof/>
                <w:webHidden/>
              </w:rPr>
              <w:fldChar w:fldCharType="end"/>
            </w:r>
          </w:hyperlink>
        </w:p>
        <w:p w14:paraId="678F1BB9" w14:textId="01E8F782" w:rsidR="00A319BC" w:rsidRDefault="00CE4EA6">
          <w:pPr>
            <w:pStyle w:val="TOC2"/>
            <w:rPr>
              <w:rFonts w:asciiTheme="minorHAnsi" w:eastAsiaTheme="minorEastAsia" w:hAnsiTheme="minorHAnsi" w:cstheme="minorBidi"/>
              <w:b w:val="0"/>
              <w:caps w:val="0"/>
              <w:noProof/>
              <w:color w:val="auto"/>
              <w:sz w:val="22"/>
              <w:szCs w:val="22"/>
            </w:rPr>
          </w:pPr>
          <w:hyperlink w:anchor="_Toc101342212" w:history="1">
            <w:r w:rsidR="00A319BC" w:rsidRPr="007A6D46">
              <w:rPr>
                <w:rStyle w:val="Hyperlink"/>
                <w:noProof/>
              </w:rPr>
              <w:t>SUBPART 5317.74 — UNDEFINITIZED CONTRACT ACTIONS</w:t>
            </w:r>
            <w:r w:rsidR="00A319BC">
              <w:rPr>
                <w:noProof/>
                <w:webHidden/>
              </w:rPr>
              <w:tab/>
            </w:r>
            <w:r w:rsidR="00A319BC">
              <w:rPr>
                <w:noProof/>
                <w:webHidden/>
              </w:rPr>
              <w:fldChar w:fldCharType="begin"/>
            </w:r>
            <w:r w:rsidR="00A319BC">
              <w:rPr>
                <w:noProof/>
                <w:webHidden/>
              </w:rPr>
              <w:instrText xml:space="preserve"> PAGEREF _Toc101342212 \h </w:instrText>
            </w:r>
            <w:r w:rsidR="00A319BC">
              <w:rPr>
                <w:noProof/>
                <w:webHidden/>
              </w:rPr>
            </w:r>
            <w:r w:rsidR="00A319BC">
              <w:rPr>
                <w:noProof/>
                <w:webHidden/>
              </w:rPr>
              <w:fldChar w:fldCharType="separate"/>
            </w:r>
            <w:r w:rsidR="00A319BC">
              <w:rPr>
                <w:noProof/>
                <w:webHidden/>
              </w:rPr>
              <w:t>5</w:t>
            </w:r>
            <w:r w:rsidR="00A319BC">
              <w:rPr>
                <w:noProof/>
                <w:webHidden/>
              </w:rPr>
              <w:fldChar w:fldCharType="end"/>
            </w:r>
          </w:hyperlink>
        </w:p>
        <w:p w14:paraId="78277107" w14:textId="3F229197" w:rsidR="00A319BC" w:rsidRDefault="00CE4EA6">
          <w:pPr>
            <w:pStyle w:val="TOC3"/>
            <w:rPr>
              <w:rFonts w:asciiTheme="minorHAnsi" w:eastAsiaTheme="minorEastAsia" w:hAnsiTheme="minorHAnsi" w:cstheme="minorBidi"/>
              <w:noProof/>
              <w:color w:val="auto"/>
              <w:sz w:val="22"/>
              <w:szCs w:val="22"/>
            </w:rPr>
          </w:pPr>
          <w:hyperlink w:anchor="_Toc101342213" w:history="1">
            <w:r w:rsidR="00A319BC" w:rsidRPr="007A6D46">
              <w:rPr>
                <w:rStyle w:val="Hyperlink"/>
                <w:bCs/>
                <w:noProof/>
              </w:rPr>
              <w:t>5317.7402   Exceptions</w:t>
            </w:r>
            <w:r w:rsidR="00A319BC">
              <w:rPr>
                <w:noProof/>
                <w:webHidden/>
              </w:rPr>
              <w:tab/>
            </w:r>
            <w:r w:rsidR="00A319BC">
              <w:rPr>
                <w:noProof/>
                <w:webHidden/>
              </w:rPr>
              <w:fldChar w:fldCharType="begin"/>
            </w:r>
            <w:r w:rsidR="00A319BC">
              <w:rPr>
                <w:noProof/>
                <w:webHidden/>
              </w:rPr>
              <w:instrText xml:space="preserve"> PAGEREF _Toc101342213 \h </w:instrText>
            </w:r>
            <w:r w:rsidR="00A319BC">
              <w:rPr>
                <w:noProof/>
                <w:webHidden/>
              </w:rPr>
            </w:r>
            <w:r w:rsidR="00A319BC">
              <w:rPr>
                <w:noProof/>
                <w:webHidden/>
              </w:rPr>
              <w:fldChar w:fldCharType="separate"/>
            </w:r>
            <w:r w:rsidR="00A319BC">
              <w:rPr>
                <w:noProof/>
                <w:webHidden/>
              </w:rPr>
              <w:t>5</w:t>
            </w:r>
            <w:r w:rsidR="00A319BC">
              <w:rPr>
                <w:noProof/>
                <w:webHidden/>
              </w:rPr>
              <w:fldChar w:fldCharType="end"/>
            </w:r>
          </w:hyperlink>
        </w:p>
        <w:p w14:paraId="1C281E2B" w14:textId="6E1B1207" w:rsidR="00A319BC" w:rsidRDefault="00CE4EA6">
          <w:pPr>
            <w:pStyle w:val="TOC3"/>
            <w:rPr>
              <w:rFonts w:asciiTheme="minorHAnsi" w:eastAsiaTheme="minorEastAsia" w:hAnsiTheme="minorHAnsi" w:cstheme="minorBidi"/>
              <w:noProof/>
              <w:color w:val="auto"/>
              <w:sz w:val="22"/>
              <w:szCs w:val="22"/>
            </w:rPr>
          </w:pPr>
          <w:hyperlink w:anchor="_Toc101342214" w:history="1">
            <w:r w:rsidR="00A319BC" w:rsidRPr="007A6D46">
              <w:rPr>
                <w:rStyle w:val="Hyperlink"/>
                <w:noProof/>
                <w:lang w:val="en"/>
              </w:rPr>
              <w:t>5317.7404 Limitations</w:t>
            </w:r>
            <w:r w:rsidR="00A319BC">
              <w:rPr>
                <w:noProof/>
                <w:webHidden/>
              </w:rPr>
              <w:tab/>
            </w:r>
            <w:r w:rsidR="00A319BC">
              <w:rPr>
                <w:noProof/>
                <w:webHidden/>
              </w:rPr>
              <w:fldChar w:fldCharType="begin"/>
            </w:r>
            <w:r w:rsidR="00A319BC">
              <w:rPr>
                <w:noProof/>
                <w:webHidden/>
              </w:rPr>
              <w:instrText xml:space="preserve"> PAGEREF _Toc101342214 \h </w:instrText>
            </w:r>
            <w:r w:rsidR="00A319BC">
              <w:rPr>
                <w:noProof/>
                <w:webHidden/>
              </w:rPr>
            </w:r>
            <w:r w:rsidR="00A319BC">
              <w:rPr>
                <w:noProof/>
                <w:webHidden/>
              </w:rPr>
              <w:fldChar w:fldCharType="separate"/>
            </w:r>
            <w:r w:rsidR="00A319BC">
              <w:rPr>
                <w:noProof/>
                <w:webHidden/>
              </w:rPr>
              <w:t>5</w:t>
            </w:r>
            <w:r w:rsidR="00A319BC">
              <w:rPr>
                <w:noProof/>
                <w:webHidden/>
              </w:rPr>
              <w:fldChar w:fldCharType="end"/>
            </w:r>
          </w:hyperlink>
        </w:p>
        <w:p w14:paraId="4A1A1E94" w14:textId="7435CAB8" w:rsidR="00A319BC" w:rsidRDefault="00CE4EA6">
          <w:pPr>
            <w:pStyle w:val="TOC3"/>
            <w:rPr>
              <w:rFonts w:asciiTheme="minorHAnsi" w:eastAsiaTheme="minorEastAsia" w:hAnsiTheme="minorHAnsi" w:cstheme="minorBidi"/>
              <w:noProof/>
              <w:color w:val="auto"/>
              <w:sz w:val="22"/>
              <w:szCs w:val="22"/>
            </w:rPr>
          </w:pPr>
          <w:hyperlink w:anchor="_Toc101342215" w:history="1">
            <w:r w:rsidR="00A319BC" w:rsidRPr="007A6D46">
              <w:rPr>
                <w:rStyle w:val="Hyperlink"/>
                <w:noProof/>
              </w:rPr>
              <w:t>5317.7404-1   Authorization</w:t>
            </w:r>
            <w:r w:rsidR="00A319BC">
              <w:rPr>
                <w:noProof/>
                <w:webHidden/>
              </w:rPr>
              <w:tab/>
            </w:r>
            <w:r w:rsidR="00A319BC">
              <w:rPr>
                <w:noProof/>
                <w:webHidden/>
              </w:rPr>
              <w:fldChar w:fldCharType="begin"/>
            </w:r>
            <w:r w:rsidR="00A319BC">
              <w:rPr>
                <w:noProof/>
                <w:webHidden/>
              </w:rPr>
              <w:instrText xml:space="preserve"> PAGEREF _Toc101342215 \h </w:instrText>
            </w:r>
            <w:r w:rsidR="00A319BC">
              <w:rPr>
                <w:noProof/>
                <w:webHidden/>
              </w:rPr>
            </w:r>
            <w:r w:rsidR="00A319BC">
              <w:rPr>
                <w:noProof/>
                <w:webHidden/>
              </w:rPr>
              <w:fldChar w:fldCharType="separate"/>
            </w:r>
            <w:r w:rsidR="00A319BC">
              <w:rPr>
                <w:noProof/>
                <w:webHidden/>
              </w:rPr>
              <w:t>5</w:t>
            </w:r>
            <w:r w:rsidR="00A319BC">
              <w:rPr>
                <w:noProof/>
                <w:webHidden/>
              </w:rPr>
              <w:fldChar w:fldCharType="end"/>
            </w:r>
          </w:hyperlink>
        </w:p>
        <w:p w14:paraId="6713EE21" w14:textId="014EF800" w:rsidR="00A319BC" w:rsidRDefault="00CE4EA6">
          <w:pPr>
            <w:pStyle w:val="TOC3"/>
            <w:rPr>
              <w:rFonts w:asciiTheme="minorHAnsi" w:eastAsiaTheme="minorEastAsia" w:hAnsiTheme="minorHAnsi" w:cstheme="minorBidi"/>
              <w:noProof/>
              <w:color w:val="auto"/>
              <w:sz w:val="22"/>
              <w:szCs w:val="22"/>
            </w:rPr>
          </w:pPr>
          <w:hyperlink w:anchor="_Toc101342216" w:history="1">
            <w:r w:rsidR="00A319BC" w:rsidRPr="007A6D46">
              <w:rPr>
                <w:rStyle w:val="Hyperlink"/>
                <w:noProof/>
              </w:rPr>
              <w:t>5317.7404-3   Definitization Schedule</w:t>
            </w:r>
            <w:r w:rsidR="00A319BC">
              <w:rPr>
                <w:noProof/>
                <w:webHidden/>
              </w:rPr>
              <w:tab/>
            </w:r>
            <w:r w:rsidR="00A319BC">
              <w:rPr>
                <w:noProof/>
                <w:webHidden/>
              </w:rPr>
              <w:fldChar w:fldCharType="begin"/>
            </w:r>
            <w:r w:rsidR="00A319BC">
              <w:rPr>
                <w:noProof/>
                <w:webHidden/>
              </w:rPr>
              <w:instrText xml:space="preserve"> PAGEREF _Toc101342216 \h </w:instrText>
            </w:r>
            <w:r w:rsidR="00A319BC">
              <w:rPr>
                <w:noProof/>
                <w:webHidden/>
              </w:rPr>
            </w:r>
            <w:r w:rsidR="00A319BC">
              <w:rPr>
                <w:noProof/>
                <w:webHidden/>
              </w:rPr>
              <w:fldChar w:fldCharType="separate"/>
            </w:r>
            <w:r w:rsidR="00A319BC">
              <w:rPr>
                <w:noProof/>
                <w:webHidden/>
              </w:rPr>
              <w:t>5</w:t>
            </w:r>
            <w:r w:rsidR="00A319BC">
              <w:rPr>
                <w:noProof/>
                <w:webHidden/>
              </w:rPr>
              <w:fldChar w:fldCharType="end"/>
            </w:r>
          </w:hyperlink>
        </w:p>
        <w:p w14:paraId="02A34414" w14:textId="24C9E0AB" w:rsidR="00A319BC" w:rsidRDefault="00CE4EA6">
          <w:pPr>
            <w:pStyle w:val="TOC3"/>
            <w:rPr>
              <w:rFonts w:asciiTheme="minorHAnsi" w:eastAsiaTheme="minorEastAsia" w:hAnsiTheme="minorHAnsi" w:cstheme="minorBidi"/>
              <w:noProof/>
              <w:color w:val="auto"/>
              <w:sz w:val="22"/>
              <w:szCs w:val="22"/>
            </w:rPr>
          </w:pPr>
          <w:hyperlink w:anchor="_Toc101342217" w:history="1">
            <w:r w:rsidR="00A319BC" w:rsidRPr="007A6D46">
              <w:rPr>
                <w:rStyle w:val="Hyperlink"/>
                <w:bCs/>
                <w:noProof/>
              </w:rPr>
              <w:t>5317.7404-5   Exceptions</w:t>
            </w:r>
            <w:r w:rsidR="00A319BC">
              <w:rPr>
                <w:noProof/>
                <w:webHidden/>
              </w:rPr>
              <w:tab/>
            </w:r>
            <w:r w:rsidR="00A319BC">
              <w:rPr>
                <w:noProof/>
                <w:webHidden/>
              </w:rPr>
              <w:fldChar w:fldCharType="begin"/>
            </w:r>
            <w:r w:rsidR="00A319BC">
              <w:rPr>
                <w:noProof/>
                <w:webHidden/>
              </w:rPr>
              <w:instrText xml:space="preserve"> PAGEREF _Toc101342217 \h </w:instrText>
            </w:r>
            <w:r w:rsidR="00A319BC">
              <w:rPr>
                <w:noProof/>
                <w:webHidden/>
              </w:rPr>
            </w:r>
            <w:r w:rsidR="00A319BC">
              <w:rPr>
                <w:noProof/>
                <w:webHidden/>
              </w:rPr>
              <w:fldChar w:fldCharType="separate"/>
            </w:r>
            <w:r w:rsidR="00A319BC">
              <w:rPr>
                <w:noProof/>
                <w:webHidden/>
              </w:rPr>
              <w:t>5</w:t>
            </w:r>
            <w:r w:rsidR="00A319BC">
              <w:rPr>
                <w:noProof/>
                <w:webHidden/>
              </w:rPr>
              <w:fldChar w:fldCharType="end"/>
            </w:r>
          </w:hyperlink>
        </w:p>
        <w:p w14:paraId="4C776FCF" w14:textId="354C8705" w:rsidR="00A319BC" w:rsidRDefault="00CE4EA6">
          <w:pPr>
            <w:pStyle w:val="TOC3"/>
            <w:rPr>
              <w:rFonts w:asciiTheme="minorHAnsi" w:eastAsiaTheme="minorEastAsia" w:hAnsiTheme="minorHAnsi" w:cstheme="minorBidi"/>
              <w:noProof/>
              <w:color w:val="auto"/>
              <w:sz w:val="22"/>
              <w:szCs w:val="22"/>
            </w:rPr>
          </w:pPr>
          <w:hyperlink w:anchor="_Toc101342218" w:history="1">
            <w:r w:rsidR="00A319BC" w:rsidRPr="007A6D46">
              <w:rPr>
                <w:rStyle w:val="Hyperlink"/>
                <w:bCs/>
                <w:noProof/>
              </w:rPr>
              <w:t>5317.7405   Plans and Reports</w:t>
            </w:r>
            <w:r w:rsidR="00A319BC">
              <w:rPr>
                <w:noProof/>
                <w:webHidden/>
              </w:rPr>
              <w:tab/>
            </w:r>
            <w:r w:rsidR="00A319BC">
              <w:rPr>
                <w:noProof/>
                <w:webHidden/>
              </w:rPr>
              <w:fldChar w:fldCharType="begin"/>
            </w:r>
            <w:r w:rsidR="00A319BC">
              <w:rPr>
                <w:noProof/>
                <w:webHidden/>
              </w:rPr>
              <w:instrText xml:space="preserve"> PAGEREF _Toc101342218 \h </w:instrText>
            </w:r>
            <w:r w:rsidR="00A319BC">
              <w:rPr>
                <w:noProof/>
                <w:webHidden/>
              </w:rPr>
            </w:r>
            <w:r w:rsidR="00A319BC">
              <w:rPr>
                <w:noProof/>
                <w:webHidden/>
              </w:rPr>
              <w:fldChar w:fldCharType="separate"/>
            </w:r>
            <w:r w:rsidR="00A319BC">
              <w:rPr>
                <w:noProof/>
                <w:webHidden/>
              </w:rPr>
              <w:t>5</w:t>
            </w:r>
            <w:r w:rsidR="00A319BC">
              <w:rPr>
                <w:noProof/>
                <w:webHidden/>
              </w:rPr>
              <w:fldChar w:fldCharType="end"/>
            </w:r>
          </w:hyperlink>
        </w:p>
        <w:p w14:paraId="1D09290D" w14:textId="7485CE3D" w:rsidR="00A319BC" w:rsidRDefault="00CE4EA6">
          <w:pPr>
            <w:pStyle w:val="TOC3"/>
            <w:rPr>
              <w:rFonts w:asciiTheme="minorHAnsi" w:eastAsiaTheme="minorEastAsia" w:hAnsiTheme="minorHAnsi" w:cstheme="minorBidi"/>
              <w:noProof/>
              <w:color w:val="auto"/>
              <w:sz w:val="22"/>
              <w:szCs w:val="22"/>
            </w:rPr>
          </w:pPr>
          <w:hyperlink w:anchor="_Toc101342219" w:history="1">
            <w:r w:rsidR="00A319BC" w:rsidRPr="007A6D46">
              <w:rPr>
                <w:rStyle w:val="Hyperlink"/>
                <w:noProof/>
              </w:rPr>
              <w:t>5317.7406   Contract Clauses</w:t>
            </w:r>
            <w:r w:rsidR="00A319BC">
              <w:rPr>
                <w:noProof/>
                <w:webHidden/>
              </w:rPr>
              <w:tab/>
            </w:r>
            <w:r w:rsidR="00A319BC">
              <w:rPr>
                <w:noProof/>
                <w:webHidden/>
              </w:rPr>
              <w:fldChar w:fldCharType="begin"/>
            </w:r>
            <w:r w:rsidR="00A319BC">
              <w:rPr>
                <w:noProof/>
                <w:webHidden/>
              </w:rPr>
              <w:instrText xml:space="preserve"> PAGEREF _Toc101342219 \h </w:instrText>
            </w:r>
            <w:r w:rsidR="00A319BC">
              <w:rPr>
                <w:noProof/>
                <w:webHidden/>
              </w:rPr>
            </w:r>
            <w:r w:rsidR="00A319BC">
              <w:rPr>
                <w:noProof/>
                <w:webHidden/>
              </w:rPr>
              <w:fldChar w:fldCharType="separate"/>
            </w:r>
            <w:r w:rsidR="00A319BC">
              <w:rPr>
                <w:noProof/>
                <w:webHidden/>
              </w:rPr>
              <w:t>6</w:t>
            </w:r>
            <w:r w:rsidR="00A319BC">
              <w:rPr>
                <w:noProof/>
                <w:webHidden/>
              </w:rPr>
              <w:fldChar w:fldCharType="end"/>
            </w:r>
          </w:hyperlink>
        </w:p>
        <w:p w14:paraId="0378A1D5" w14:textId="1DA60963" w:rsidR="00A319BC" w:rsidRDefault="00CE4EA6">
          <w:pPr>
            <w:pStyle w:val="TOC2"/>
            <w:rPr>
              <w:rFonts w:asciiTheme="minorHAnsi" w:eastAsiaTheme="minorEastAsia" w:hAnsiTheme="minorHAnsi" w:cstheme="minorBidi"/>
              <w:b w:val="0"/>
              <w:caps w:val="0"/>
              <w:noProof/>
              <w:color w:val="auto"/>
              <w:sz w:val="22"/>
              <w:szCs w:val="22"/>
            </w:rPr>
          </w:pPr>
          <w:hyperlink w:anchor="_Toc101342220" w:history="1">
            <w:r w:rsidR="00A319BC" w:rsidRPr="007A6D46">
              <w:rPr>
                <w:rStyle w:val="Hyperlink"/>
                <w:noProof/>
              </w:rPr>
              <w:t>SUBPART 5317.75 — ACQUISITION OF REPLENISHMENT PARTS</w:t>
            </w:r>
            <w:r w:rsidR="00A319BC">
              <w:rPr>
                <w:noProof/>
                <w:webHidden/>
              </w:rPr>
              <w:tab/>
            </w:r>
            <w:r w:rsidR="00A319BC">
              <w:rPr>
                <w:noProof/>
                <w:webHidden/>
              </w:rPr>
              <w:fldChar w:fldCharType="begin"/>
            </w:r>
            <w:r w:rsidR="00A319BC">
              <w:rPr>
                <w:noProof/>
                <w:webHidden/>
              </w:rPr>
              <w:instrText xml:space="preserve"> PAGEREF _Toc101342220 \h </w:instrText>
            </w:r>
            <w:r w:rsidR="00A319BC">
              <w:rPr>
                <w:noProof/>
                <w:webHidden/>
              </w:rPr>
            </w:r>
            <w:r w:rsidR="00A319BC">
              <w:rPr>
                <w:noProof/>
                <w:webHidden/>
              </w:rPr>
              <w:fldChar w:fldCharType="separate"/>
            </w:r>
            <w:r w:rsidR="00A319BC">
              <w:rPr>
                <w:noProof/>
                <w:webHidden/>
              </w:rPr>
              <w:t>6</w:t>
            </w:r>
            <w:r w:rsidR="00A319BC">
              <w:rPr>
                <w:noProof/>
                <w:webHidden/>
              </w:rPr>
              <w:fldChar w:fldCharType="end"/>
            </w:r>
          </w:hyperlink>
        </w:p>
        <w:p w14:paraId="45E50E25" w14:textId="44E0923F" w:rsidR="00A319BC" w:rsidRDefault="00CE4EA6">
          <w:pPr>
            <w:pStyle w:val="TOC3"/>
            <w:rPr>
              <w:rFonts w:asciiTheme="minorHAnsi" w:eastAsiaTheme="minorEastAsia" w:hAnsiTheme="minorHAnsi" w:cstheme="minorBidi"/>
              <w:noProof/>
              <w:color w:val="auto"/>
              <w:sz w:val="22"/>
              <w:szCs w:val="22"/>
            </w:rPr>
          </w:pPr>
          <w:hyperlink w:anchor="_Toc101342221" w:history="1">
            <w:r w:rsidR="00A319BC" w:rsidRPr="007A6D46">
              <w:rPr>
                <w:rStyle w:val="Hyperlink"/>
                <w:noProof/>
              </w:rPr>
              <w:t>5317.7502   General</w:t>
            </w:r>
            <w:r w:rsidR="00A319BC">
              <w:rPr>
                <w:noProof/>
                <w:webHidden/>
              </w:rPr>
              <w:tab/>
            </w:r>
            <w:r w:rsidR="00A319BC">
              <w:rPr>
                <w:noProof/>
                <w:webHidden/>
              </w:rPr>
              <w:fldChar w:fldCharType="begin"/>
            </w:r>
            <w:r w:rsidR="00A319BC">
              <w:rPr>
                <w:noProof/>
                <w:webHidden/>
              </w:rPr>
              <w:instrText xml:space="preserve"> PAGEREF _Toc101342221 \h </w:instrText>
            </w:r>
            <w:r w:rsidR="00A319BC">
              <w:rPr>
                <w:noProof/>
                <w:webHidden/>
              </w:rPr>
            </w:r>
            <w:r w:rsidR="00A319BC">
              <w:rPr>
                <w:noProof/>
                <w:webHidden/>
              </w:rPr>
              <w:fldChar w:fldCharType="separate"/>
            </w:r>
            <w:r w:rsidR="00A319BC">
              <w:rPr>
                <w:noProof/>
                <w:webHidden/>
              </w:rPr>
              <w:t>6</w:t>
            </w:r>
            <w:r w:rsidR="00A319BC">
              <w:rPr>
                <w:noProof/>
                <w:webHidden/>
              </w:rPr>
              <w:fldChar w:fldCharType="end"/>
            </w:r>
          </w:hyperlink>
        </w:p>
        <w:p w14:paraId="7F5C69E5" w14:textId="1D9806BA" w:rsidR="00A319BC" w:rsidRDefault="00CE4EA6">
          <w:pPr>
            <w:pStyle w:val="TOC3"/>
            <w:rPr>
              <w:rFonts w:asciiTheme="minorHAnsi" w:eastAsiaTheme="minorEastAsia" w:hAnsiTheme="minorHAnsi" w:cstheme="minorBidi"/>
              <w:noProof/>
              <w:color w:val="auto"/>
              <w:sz w:val="22"/>
              <w:szCs w:val="22"/>
            </w:rPr>
          </w:pPr>
          <w:hyperlink w:anchor="_Toc101342222" w:history="1">
            <w:r w:rsidR="00A319BC" w:rsidRPr="007A6D46">
              <w:rPr>
                <w:rStyle w:val="Hyperlink"/>
                <w:noProof/>
              </w:rPr>
              <w:t>5317.7504   Acquisition of Parts When Data is Not Available</w:t>
            </w:r>
            <w:r w:rsidR="00A319BC">
              <w:rPr>
                <w:noProof/>
                <w:webHidden/>
              </w:rPr>
              <w:tab/>
            </w:r>
            <w:r w:rsidR="00A319BC">
              <w:rPr>
                <w:noProof/>
                <w:webHidden/>
              </w:rPr>
              <w:fldChar w:fldCharType="begin"/>
            </w:r>
            <w:r w:rsidR="00A319BC">
              <w:rPr>
                <w:noProof/>
                <w:webHidden/>
              </w:rPr>
              <w:instrText xml:space="preserve"> PAGEREF _Toc101342222 \h </w:instrText>
            </w:r>
            <w:r w:rsidR="00A319BC">
              <w:rPr>
                <w:noProof/>
                <w:webHidden/>
              </w:rPr>
            </w:r>
            <w:r w:rsidR="00A319BC">
              <w:rPr>
                <w:noProof/>
                <w:webHidden/>
              </w:rPr>
              <w:fldChar w:fldCharType="separate"/>
            </w:r>
            <w:r w:rsidR="00A319BC">
              <w:rPr>
                <w:noProof/>
                <w:webHidden/>
              </w:rPr>
              <w:t>6</w:t>
            </w:r>
            <w:r w:rsidR="00A319BC">
              <w:rPr>
                <w:noProof/>
                <w:webHidden/>
              </w:rPr>
              <w:fldChar w:fldCharType="end"/>
            </w:r>
          </w:hyperlink>
        </w:p>
        <w:p w14:paraId="175768D6" w14:textId="39236676" w:rsidR="00A319BC" w:rsidRDefault="00CE4EA6">
          <w:pPr>
            <w:pStyle w:val="TOC3"/>
            <w:rPr>
              <w:rFonts w:asciiTheme="minorHAnsi" w:eastAsiaTheme="minorEastAsia" w:hAnsiTheme="minorHAnsi" w:cstheme="minorBidi"/>
              <w:noProof/>
              <w:color w:val="auto"/>
              <w:sz w:val="22"/>
              <w:szCs w:val="22"/>
            </w:rPr>
          </w:pPr>
          <w:hyperlink w:anchor="_Toc101342223" w:history="1">
            <w:r w:rsidR="00A319BC" w:rsidRPr="007A6D46">
              <w:rPr>
                <w:rStyle w:val="Hyperlink"/>
                <w:noProof/>
              </w:rPr>
              <w:t>5317.7505   Limitations on Price Increases</w:t>
            </w:r>
            <w:r w:rsidR="00A319BC">
              <w:rPr>
                <w:noProof/>
                <w:webHidden/>
              </w:rPr>
              <w:tab/>
            </w:r>
            <w:r w:rsidR="00A319BC">
              <w:rPr>
                <w:noProof/>
                <w:webHidden/>
              </w:rPr>
              <w:fldChar w:fldCharType="begin"/>
            </w:r>
            <w:r w:rsidR="00A319BC">
              <w:rPr>
                <w:noProof/>
                <w:webHidden/>
              </w:rPr>
              <w:instrText xml:space="preserve"> PAGEREF _Toc101342223 \h </w:instrText>
            </w:r>
            <w:r w:rsidR="00A319BC">
              <w:rPr>
                <w:noProof/>
                <w:webHidden/>
              </w:rPr>
            </w:r>
            <w:r w:rsidR="00A319BC">
              <w:rPr>
                <w:noProof/>
                <w:webHidden/>
              </w:rPr>
              <w:fldChar w:fldCharType="separate"/>
            </w:r>
            <w:r w:rsidR="00A319BC">
              <w:rPr>
                <w:noProof/>
                <w:webHidden/>
              </w:rPr>
              <w:t>6</w:t>
            </w:r>
            <w:r w:rsidR="00A319BC">
              <w:rPr>
                <w:noProof/>
                <w:webHidden/>
              </w:rPr>
              <w:fldChar w:fldCharType="end"/>
            </w:r>
          </w:hyperlink>
        </w:p>
        <w:p w14:paraId="7CC8C18D" w14:textId="7E3A44F4" w:rsidR="00923F6B" w:rsidRDefault="00923F6B" w:rsidP="008A0956">
          <w:r>
            <w:rPr>
              <w:b/>
              <w:bCs/>
              <w:noProof/>
            </w:rPr>
            <w:fldChar w:fldCharType="end"/>
          </w:r>
        </w:p>
      </w:sdtContent>
    </w:sdt>
    <w:p w14:paraId="3C340BAF" w14:textId="77777777" w:rsidR="00275CB0" w:rsidRDefault="00D02EDA" w:rsidP="008A0956">
      <w:pPr>
        <w:pStyle w:val="Heading2"/>
        <w:keepNext w:val="0"/>
        <w:keepLines w:val="0"/>
      </w:pPr>
      <w:bookmarkStart w:id="16" w:name="_Toc101342194"/>
      <w:r>
        <w:rPr>
          <w:bCs/>
        </w:rPr>
        <w:t>SUBPART 5317.1 — MULTIYEAR CONTRACTING</w:t>
      </w:r>
      <w:bookmarkStart w:id="17" w:name="_Toc38365361"/>
      <w:bookmarkStart w:id="18" w:name="_Toc346956450"/>
      <w:bookmarkStart w:id="19" w:name="_Toc350304666"/>
      <w:bookmarkStart w:id="20" w:name="_Toc350304884"/>
      <w:bookmarkStart w:id="21" w:name="_Toc351649479"/>
      <w:bookmarkEnd w:id="11"/>
      <w:bookmarkEnd w:id="12"/>
      <w:bookmarkEnd w:id="13"/>
      <w:bookmarkEnd w:id="14"/>
      <w:bookmarkEnd w:id="15"/>
      <w:bookmarkEnd w:id="16"/>
    </w:p>
    <w:p w14:paraId="123F7761" w14:textId="77777777" w:rsidR="00275CB0" w:rsidRDefault="00D2446D" w:rsidP="008A0956">
      <w:pPr>
        <w:pStyle w:val="Heading3"/>
        <w:keepNext w:val="0"/>
        <w:keepLines w:val="0"/>
      </w:pPr>
      <w:bookmarkStart w:id="22" w:name="_Toc101342195"/>
      <w:r w:rsidRPr="00E95BF9">
        <w:t>5317.105</w:t>
      </w:r>
      <w:r w:rsidR="00925744" w:rsidRPr="00E95BF9">
        <w:t>-1</w:t>
      </w:r>
      <w:r w:rsidR="00E95BF9">
        <w:t xml:space="preserve"> </w:t>
      </w:r>
      <w:r w:rsidRPr="00E95BF9">
        <w:t xml:space="preserve">  </w:t>
      </w:r>
      <w:r w:rsidR="001D1CF2">
        <w:t>Uses</w:t>
      </w:r>
      <w:bookmarkEnd w:id="17"/>
      <w:bookmarkEnd w:id="22"/>
    </w:p>
    <w:p w14:paraId="2A152EF6" w14:textId="7D78FFBF" w:rsidR="00275CB0" w:rsidRDefault="001D1CF2" w:rsidP="008A0956">
      <w:pPr>
        <w:autoSpaceDE w:val="0"/>
        <w:autoSpaceDN w:val="0"/>
        <w:adjustRightInd w:val="0"/>
        <w:spacing w:before="0" w:after="0"/>
      </w:pPr>
      <w:r w:rsidRPr="00C747AC">
        <w:t>(b)</w:t>
      </w:r>
      <w:r>
        <w:rPr>
          <w:b/>
        </w:rPr>
        <w:t xml:space="preserve"> </w:t>
      </w:r>
      <w:r w:rsidR="000F30D2">
        <w:rPr>
          <w:szCs w:val="24"/>
        </w:rPr>
        <w:t xml:space="preserve">See </w:t>
      </w:r>
      <w:hyperlink r:id="rId11" w:history="1">
        <w:r w:rsidR="009B7A24" w:rsidRPr="009B7A24">
          <w:rPr>
            <w:rStyle w:val="Hyperlink"/>
          </w:rPr>
          <w:t>MP5301.601-90</w:t>
        </w:r>
      </w:hyperlink>
      <w:r w:rsidR="000F30D2">
        <w:rPr>
          <w:szCs w:val="24"/>
        </w:rPr>
        <w:t>.</w:t>
      </w:r>
      <w:r w:rsidR="000F30D2">
        <w:t xml:space="preserve"> </w:t>
      </w:r>
      <w:r w:rsidR="00D2446D">
        <w:t xml:space="preserve">Before entering into any multiyear contract, the contracting officer </w:t>
      </w:r>
      <w:r w:rsidR="001E117E">
        <w:t>must</w:t>
      </w:r>
      <w:r w:rsidR="00D2446D">
        <w:t xml:space="preserve"> review current statute and other Congressional language for potential restrictions. </w:t>
      </w:r>
      <w:r w:rsidR="000F30D2">
        <w:rPr>
          <w:color w:val="000000"/>
          <w:szCs w:val="24"/>
        </w:rPr>
        <w:t>For ACAT I programs, submit requests through the PEO for approval.</w:t>
      </w:r>
      <w:r w:rsidR="00C94EF6">
        <w:rPr>
          <w:color w:val="000000"/>
          <w:szCs w:val="24"/>
        </w:rPr>
        <w:t xml:space="preserve"> </w:t>
      </w:r>
      <w:r w:rsidR="000F30D2">
        <w:rPr>
          <w:color w:val="000000"/>
          <w:szCs w:val="24"/>
        </w:rPr>
        <w:t xml:space="preserve">For non-PEO designated programs, submit requests through the SCO to </w:t>
      </w:r>
      <w:hyperlink r:id="rId12" w:history="1">
        <w:r w:rsidR="000F30D2" w:rsidRPr="00923F6B">
          <w:rPr>
            <w:rStyle w:val="Hyperlink"/>
            <w:szCs w:val="24"/>
          </w:rPr>
          <w:t>SAF/AQC</w:t>
        </w:r>
      </w:hyperlink>
      <w:r w:rsidR="000F30D2">
        <w:rPr>
          <w:color w:val="0000FF"/>
          <w:szCs w:val="24"/>
        </w:rPr>
        <w:t xml:space="preserve"> </w:t>
      </w:r>
      <w:r w:rsidR="000F30D2">
        <w:rPr>
          <w:color w:val="000000"/>
          <w:szCs w:val="24"/>
        </w:rPr>
        <w:t>for approval.</w:t>
      </w:r>
      <w:bookmarkStart w:id="23" w:name="_Toc38365362"/>
    </w:p>
    <w:p w14:paraId="5D9D3FA0" w14:textId="77777777" w:rsidR="00275CB0" w:rsidRDefault="00C03B99" w:rsidP="008A0956">
      <w:pPr>
        <w:pStyle w:val="Heading3"/>
        <w:keepNext w:val="0"/>
        <w:keepLines w:val="0"/>
      </w:pPr>
      <w:bookmarkStart w:id="24" w:name="_Toc101342196"/>
      <w:r>
        <w:t xml:space="preserve">5317.106  </w:t>
      </w:r>
      <w:r w:rsidR="00575867">
        <w:t xml:space="preserve"> Procedures</w:t>
      </w:r>
      <w:bookmarkEnd w:id="23"/>
      <w:bookmarkEnd w:id="24"/>
    </w:p>
    <w:p w14:paraId="02BF68FF" w14:textId="770B9DB1" w:rsidR="00275CB0" w:rsidRDefault="00D02EDA" w:rsidP="008A0956">
      <w:r>
        <w:rPr>
          <w:bCs/>
        </w:rPr>
        <w:t xml:space="preserve">See </w:t>
      </w:r>
      <w:r w:rsidR="007C0389" w:rsidRPr="00251697">
        <w:rPr>
          <w:bCs/>
        </w:rPr>
        <w:t>the</w:t>
      </w:r>
      <w:r w:rsidR="007C0389" w:rsidRPr="009D7B9A">
        <w:rPr>
          <w:rStyle w:val="Hyperlink"/>
          <w:bCs/>
          <w:color w:val="auto"/>
          <w:u w:val="none"/>
        </w:rPr>
        <w:t xml:space="preserve"> </w:t>
      </w:r>
      <w:hyperlink r:id="rId13" w:history="1">
        <w:r w:rsidR="007C0389" w:rsidRPr="00C062B0">
          <w:rPr>
            <w:rStyle w:val="Hyperlink"/>
            <w:bCs/>
          </w:rPr>
          <w:t>Multi</w:t>
        </w:r>
        <w:r w:rsidR="00723F0E">
          <w:rPr>
            <w:rStyle w:val="Hyperlink"/>
            <w:bCs/>
          </w:rPr>
          <w:t>y</w:t>
        </w:r>
        <w:r w:rsidR="007C0389" w:rsidRPr="00C062B0">
          <w:rPr>
            <w:rStyle w:val="Hyperlink"/>
            <w:bCs/>
          </w:rPr>
          <w:t>ear Contracting Guide</w:t>
        </w:r>
      </w:hyperlink>
      <w:r>
        <w:rPr>
          <w:bCs/>
        </w:rPr>
        <w:t xml:space="preserve"> for general guidance on how to use </w:t>
      </w:r>
      <w:r w:rsidR="00CA008D">
        <w:rPr>
          <w:bCs/>
        </w:rPr>
        <w:t>m</w:t>
      </w:r>
      <w:r>
        <w:rPr>
          <w:bCs/>
        </w:rPr>
        <w:t xml:space="preserve">ulti-year </w:t>
      </w:r>
      <w:r w:rsidR="00CA008D">
        <w:rPr>
          <w:bCs/>
        </w:rPr>
        <w:t>c</w:t>
      </w:r>
      <w:r>
        <w:rPr>
          <w:bCs/>
        </w:rPr>
        <w:t>ontracting to acquire supplies and services.</w:t>
      </w:r>
      <w:bookmarkStart w:id="25" w:name="_Toc38365363"/>
    </w:p>
    <w:p w14:paraId="50614BD2" w14:textId="77777777" w:rsidR="00275CB0" w:rsidRDefault="00FB5427" w:rsidP="008A0956">
      <w:pPr>
        <w:pStyle w:val="Heading3"/>
        <w:keepNext w:val="0"/>
        <w:keepLines w:val="0"/>
      </w:pPr>
      <w:bookmarkStart w:id="26" w:name="_Toc101342197"/>
      <w:r w:rsidRPr="00D21BB6">
        <w:rPr>
          <w:bCs/>
        </w:rPr>
        <w:t xml:space="preserve">5317.106-3 </w:t>
      </w:r>
      <w:r w:rsidR="004F14C6">
        <w:rPr>
          <w:bCs/>
        </w:rPr>
        <w:t xml:space="preserve">  </w:t>
      </w:r>
      <w:r w:rsidRPr="00D21BB6">
        <w:rPr>
          <w:bCs/>
        </w:rPr>
        <w:t>Special Procedures Applicable to DoD, NASA, and the Coast Guard</w:t>
      </w:r>
      <w:bookmarkEnd w:id="25"/>
      <w:bookmarkEnd w:id="26"/>
    </w:p>
    <w:p w14:paraId="22D116A6" w14:textId="447E13B5" w:rsidR="00275CB0" w:rsidRDefault="00FB5427" w:rsidP="008A0956">
      <w:pPr>
        <w:pStyle w:val="List1"/>
        <w:rPr>
          <w:rStyle w:val="Hyperlink"/>
        </w:rPr>
      </w:pPr>
      <w:r w:rsidRPr="00D21BB6">
        <w:t>(f)</w:t>
      </w:r>
      <w:r>
        <w:t xml:space="preserve"> </w:t>
      </w:r>
      <w:r w:rsidRPr="00D21BB6">
        <w:rPr>
          <w:i/>
        </w:rPr>
        <w:t>Annual and multiyear proposals.</w:t>
      </w:r>
      <w:r>
        <w:rPr>
          <w:i/>
        </w:rPr>
        <w:t xml:space="preserve"> </w:t>
      </w:r>
      <w:r w:rsidRPr="00C747AC">
        <w:rPr>
          <w:rStyle w:val="Hyperlink"/>
          <w:color w:val="auto"/>
          <w:u w:val="none"/>
        </w:rPr>
        <w:t xml:space="preserve"> See </w:t>
      </w:r>
      <w:hyperlink r:id="rId14" w:anchor="p53171063f" w:history="1">
        <w:r w:rsidRPr="00C747AC">
          <w:rPr>
            <w:rStyle w:val="Hyperlink"/>
          </w:rPr>
          <w:t>MP5301.601(a)(i)</w:t>
        </w:r>
      </w:hyperlink>
      <w:r w:rsidRPr="00C747AC">
        <w:rPr>
          <w:rStyle w:val="Hyperlink"/>
          <w:color w:val="auto"/>
          <w:u w:val="none"/>
        </w:rPr>
        <w:t>.</w:t>
      </w:r>
    </w:p>
    <w:p w14:paraId="0A34B37B" w14:textId="51168483" w:rsidR="00275CB0" w:rsidRDefault="00FB5427" w:rsidP="008A0956">
      <w:pPr>
        <w:pStyle w:val="List1"/>
        <w:rPr>
          <w:rStyle w:val="Hyperlink"/>
          <w:color w:val="auto"/>
          <w:u w:val="none"/>
        </w:rPr>
      </w:pPr>
      <w:r w:rsidRPr="00C747AC">
        <w:rPr>
          <w:rStyle w:val="Hyperlink"/>
          <w:color w:val="auto"/>
          <w:u w:val="none"/>
        </w:rPr>
        <w:t xml:space="preserve">(g) </w:t>
      </w:r>
      <w:r w:rsidRPr="00C747AC">
        <w:rPr>
          <w:rStyle w:val="Hyperlink"/>
          <w:i/>
          <w:color w:val="auto"/>
          <w:u w:val="none"/>
        </w:rPr>
        <w:t>Level unit prices.</w:t>
      </w:r>
      <w:r w:rsidRPr="00C747AC">
        <w:rPr>
          <w:rStyle w:val="Hyperlink"/>
          <w:color w:val="auto"/>
          <w:u w:val="none"/>
        </w:rPr>
        <w:t xml:space="preserve">  See </w:t>
      </w:r>
      <w:hyperlink r:id="rId15" w:anchor="p53171063g" w:history="1">
        <w:r w:rsidRPr="00C747AC">
          <w:rPr>
            <w:rStyle w:val="Hyperlink"/>
          </w:rPr>
          <w:t>MP5301.601(a)(i)</w:t>
        </w:r>
      </w:hyperlink>
      <w:r w:rsidRPr="00C747AC">
        <w:rPr>
          <w:rStyle w:val="Hyperlink"/>
          <w:color w:val="auto"/>
          <w:u w:val="none"/>
        </w:rPr>
        <w:t>.</w:t>
      </w:r>
      <w:bookmarkStart w:id="27" w:name="_Toc38365364"/>
      <w:bookmarkEnd w:id="18"/>
      <w:bookmarkEnd w:id="19"/>
      <w:bookmarkEnd w:id="20"/>
      <w:bookmarkEnd w:id="21"/>
    </w:p>
    <w:p w14:paraId="46606B27" w14:textId="77777777" w:rsidR="00275CB0" w:rsidRDefault="00D02EDA" w:rsidP="008A0956">
      <w:pPr>
        <w:pStyle w:val="Heading3"/>
        <w:keepNext w:val="0"/>
        <w:keepLines w:val="0"/>
      </w:pPr>
      <w:bookmarkStart w:id="28" w:name="_Toc101342198"/>
      <w:r>
        <w:t>5317.1</w:t>
      </w:r>
      <w:r w:rsidR="00D2446D">
        <w:t xml:space="preserve">70 </w:t>
      </w:r>
      <w:r w:rsidR="00E95BF9">
        <w:t xml:space="preserve">  </w:t>
      </w:r>
      <w:r w:rsidR="00D2446D">
        <w:t>General</w:t>
      </w:r>
      <w:bookmarkEnd w:id="27"/>
      <w:bookmarkEnd w:id="28"/>
    </w:p>
    <w:p w14:paraId="2F65BEAE" w14:textId="2D098F57" w:rsidR="009B7A24" w:rsidRPr="009B7A24" w:rsidRDefault="000F30D2" w:rsidP="009B7A24">
      <w:pPr>
        <w:pStyle w:val="List1"/>
        <w:rPr>
          <w:color w:val="000000"/>
          <w:szCs w:val="24"/>
        </w:rPr>
      </w:pPr>
      <w:r w:rsidRPr="009B7A24">
        <w:rPr>
          <w:bCs w:val="0"/>
        </w:rPr>
        <w:t xml:space="preserve">(a) See </w:t>
      </w:r>
      <w:hyperlink r:id="rId16" w:history="1">
        <w:r w:rsidRPr="009B7A24">
          <w:rPr>
            <w:rStyle w:val="Hyperlink"/>
            <w:bCs w:val="0"/>
          </w:rPr>
          <w:t>MP5301.601-90</w:t>
        </w:r>
      </w:hyperlink>
      <w:r w:rsidRPr="009B7A24">
        <w:rPr>
          <w:bCs w:val="0"/>
        </w:rPr>
        <w:t>. For non-PEO designated programs, submit requests through the</w:t>
      </w:r>
      <w:r>
        <w:rPr>
          <w:color w:val="000000"/>
          <w:szCs w:val="24"/>
        </w:rPr>
        <w:t xml:space="preserve"> SCO to </w:t>
      </w:r>
      <w:hyperlink r:id="rId17" w:history="1">
        <w:r w:rsidRPr="008A0956">
          <w:rPr>
            <w:rStyle w:val="Hyperlink"/>
            <w:szCs w:val="24"/>
          </w:rPr>
          <w:t>SAF/AQC</w:t>
        </w:r>
      </w:hyperlink>
      <w:r>
        <w:rPr>
          <w:color w:val="0000FF"/>
          <w:szCs w:val="24"/>
        </w:rPr>
        <w:t xml:space="preserve"> </w:t>
      </w:r>
      <w:r>
        <w:rPr>
          <w:color w:val="000000"/>
          <w:szCs w:val="24"/>
        </w:rPr>
        <w:t>for approval.</w:t>
      </w:r>
    </w:p>
    <w:p w14:paraId="0BCD7758" w14:textId="78C52598" w:rsidR="000F30D2" w:rsidRDefault="000F30D2" w:rsidP="009B7A24">
      <w:pPr>
        <w:pStyle w:val="List1"/>
      </w:pPr>
      <w:r>
        <w:rPr>
          <w:color w:val="000000"/>
          <w:szCs w:val="24"/>
        </w:rPr>
        <w:lastRenderedPageBreak/>
        <w:t xml:space="preserve">(b) See </w:t>
      </w:r>
      <w:hyperlink r:id="rId18" w:history="1">
        <w:r w:rsidR="009B7A24" w:rsidRPr="009B7A24">
          <w:rPr>
            <w:rStyle w:val="Hyperlink"/>
            <w:bCs w:val="0"/>
          </w:rPr>
          <w:t>MP5301.601-90</w:t>
        </w:r>
      </w:hyperlink>
      <w:r>
        <w:rPr>
          <w:color w:val="000000"/>
          <w:szCs w:val="24"/>
        </w:rPr>
        <w:t xml:space="preserve">. For non-PEO designated programs, submit requests through the </w:t>
      </w:r>
      <w:r w:rsidR="00C94EF6">
        <w:rPr>
          <w:color w:val="000000"/>
          <w:szCs w:val="24"/>
        </w:rPr>
        <w:t xml:space="preserve">  </w:t>
      </w:r>
      <w:r>
        <w:rPr>
          <w:color w:val="000000"/>
          <w:szCs w:val="24"/>
        </w:rPr>
        <w:t xml:space="preserve">SCO to </w:t>
      </w:r>
      <w:hyperlink r:id="rId19" w:history="1">
        <w:r w:rsidR="008A0956" w:rsidRPr="008A0956">
          <w:rPr>
            <w:rStyle w:val="Hyperlink"/>
            <w:szCs w:val="24"/>
          </w:rPr>
          <w:t>SAF/AQC</w:t>
        </w:r>
      </w:hyperlink>
      <w:r>
        <w:rPr>
          <w:color w:val="0000FF"/>
          <w:szCs w:val="24"/>
        </w:rPr>
        <w:t xml:space="preserve"> </w:t>
      </w:r>
      <w:r>
        <w:rPr>
          <w:color w:val="000000"/>
          <w:szCs w:val="24"/>
        </w:rPr>
        <w:t>for approval.</w:t>
      </w:r>
    </w:p>
    <w:p w14:paraId="5AC873D7" w14:textId="327C5B1F" w:rsidR="00275CB0" w:rsidRDefault="00A353CD" w:rsidP="009B7A24">
      <w:pPr>
        <w:pStyle w:val="List1"/>
      </w:pPr>
      <w:r>
        <w:t>(</w:t>
      </w:r>
      <w:r w:rsidR="008C1C9C">
        <w:t>d</w:t>
      </w:r>
      <w:r>
        <w:t>)(</w:t>
      </w:r>
      <w:r w:rsidR="000D306A">
        <w:t>4</w:t>
      </w:r>
      <w:r>
        <w:t xml:space="preserve">)  </w:t>
      </w:r>
      <w:r w:rsidR="00D02EDA">
        <w:t xml:space="preserve">The contracting officer </w:t>
      </w:r>
      <w:r w:rsidR="00344E7B">
        <w:t xml:space="preserve">must provide the congressional notification described in </w:t>
      </w:r>
      <w:hyperlink r:id="rId20" w:anchor="DFARS-217.170" w:history="1">
        <w:r w:rsidR="000D6951" w:rsidRPr="009B7A24">
          <w:rPr>
            <w:rStyle w:val="Hyperlink"/>
          </w:rPr>
          <w:t>DFARS 217.170(d)(1)</w:t>
        </w:r>
      </w:hyperlink>
      <w:r w:rsidR="002B03A6">
        <w:t xml:space="preserve">, using the 1279 format in </w:t>
      </w:r>
      <w:hyperlink r:id="rId21" w:history="1">
        <w:r w:rsidR="002B03A6" w:rsidRPr="00E95BF9">
          <w:rPr>
            <w:rStyle w:val="Hyperlink"/>
          </w:rPr>
          <w:t>MP530</w:t>
        </w:r>
        <w:r w:rsidR="00241655" w:rsidRPr="00E95BF9">
          <w:rPr>
            <w:rStyle w:val="Hyperlink"/>
          </w:rPr>
          <w:t>5</w:t>
        </w:r>
        <w:r w:rsidR="002B03A6" w:rsidRPr="00E95BF9">
          <w:rPr>
            <w:rStyle w:val="Hyperlink"/>
          </w:rPr>
          <w:t>.303</w:t>
        </w:r>
      </w:hyperlink>
      <w:r w:rsidR="002B03A6">
        <w:t xml:space="preserve">, </w:t>
      </w:r>
      <w:r w:rsidR="00D02EDA">
        <w:t xml:space="preserve">to </w:t>
      </w:r>
      <w:hyperlink r:id="rId22" w:history="1">
        <w:r w:rsidR="00D02EDA" w:rsidRPr="00C747AC">
          <w:rPr>
            <w:rStyle w:val="Hyperlink"/>
          </w:rPr>
          <w:t>SAF/AQC</w:t>
        </w:r>
      </w:hyperlink>
      <w:r w:rsidR="00736A74">
        <w:t xml:space="preserve"> </w:t>
      </w:r>
      <w:r w:rsidR="00D02EDA">
        <w:t xml:space="preserve">40 days before the planned contract award date, with an information copy to </w:t>
      </w:r>
      <w:hyperlink r:id="rId23" w:history="1">
        <w:r w:rsidR="00D02EDA" w:rsidRPr="00C747AC">
          <w:rPr>
            <w:rStyle w:val="Hyperlink"/>
          </w:rPr>
          <w:t>SAF/FMB</w:t>
        </w:r>
        <w:r w:rsidR="00C12B59" w:rsidRPr="00C747AC">
          <w:rPr>
            <w:rStyle w:val="Hyperlink"/>
          </w:rPr>
          <w:t>L</w:t>
        </w:r>
      </w:hyperlink>
      <w:r w:rsidR="00C12B59">
        <w:t xml:space="preserve">, </w:t>
      </w:r>
      <w:hyperlink r:id="rId24" w:history="1">
        <w:r w:rsidR="004D0D9D" w:rsidRPr="00C747AC">
          <w:rPr>
            <w:rStyle w:val="Hyperlink"/>
          </w:rPr>
          <w:t>SAF/LLP</w:t>
        </w:r>
      </w:hyperlink>
      <w:r w:rsidR="00F57D06">
        <w:rPr>
          <w:rStyle w:val="Hyperlink"/>
        </w:rPr>
        <w:t>,</w:t>
      </w:r>
      <w:r w:rsidR="00D87334">
        <w:t xml:space="preserve"> and the SCO.</w:t>
      </w:r>
      <w:r w:rsidR="00FB5427">
        <w:t xml:space="preserve">  </w:t>
      </w:r>
      <w:r w:rsidR="00D02EDA">
        <w:t xml:space="preserve">SAF/AQC will notify the DoD offices listed in </w:t>
      </w:r>
      <w:hyperlink r:id="rId25" w:anchor="DFARS-217.170" w:history="1">
        <w:r w:rsidR="00D02EDA" w:rsidRPr="009B7A24">
          <w:rPr>
            <w:rStyle w:val="Hyperlink"/>
          </w:rPr>
          <w:t>DFARS 217.170(</w:t>
        </w:r>
        <w:r w:rsidR="0054717B" w:rsidRPr="009B7A24">
          <w:rPr>
            <w:rStyle w:val="Hyperlink"/>
          </w:rPr>
          <w:t>d</w:t>
        </w:r>
        <w:r w:rsidR="00D02EDA" w:rsidRPr="009B7A24">
          <w:rPr>
            <w:rStyle w:val="Hyperlink"/>
          </w:rPr>
          <w:t>)(4)</w:t>
        </w:r>
      </w:hyperlink>
      <w:r w:rsidR="00D02EDA">
        <w:t>.</w:t>
      </w:r>
      <w:r w:rsidR="004D0D9D">
        <w:t xml:space="preserve">  This congressional no</w:t>
      </w:r>
      <w:r w:rsidR="008B713F">
        <w:t xml:space="preserve">tification does not fulfill the </w:t>
      </w:r>
      <w:r w:rsidR="004D0D9D">
        <w:t xml:space="preserve">requirement to announce contract awards in accordance with </w:t>
      </w:r>
      <w:hyperlink r:id="rId26" w:anchor="FAR_Subpart_5_3" w:history="1">
        <w:r w:rsidR="004D0D9D" w:rsidRPr="009B7A24">
          <w:rPr>
            <w:rStyle w:val="Hyperlink"/>
          </w:rPr>
          <w:t>FAR 5.3</w:t>
        </w:r>
      </w:hyperlink>
      <w:r w:rsidR="004D0D9D">
        <w:t>, as supplemented.</w:t>
      </w:r>
      <w:bookmarkStart w:id="29" w:name="_Toc38365365"/>
    </w:p>
    <w:p w14:paraId="6EB35C44" w14:textId="77777777" w:rsidR="00275CB0" w:rsidRDefault="004D0D9D" w:rsidP="008A0956">
      <w:pPr>
        <w:pStyle w:val="Heading3"/>
        <w:keepNext w:val="0"/>
        <w:keepLines w:val="0"/>
      </w:pPr>
      <w:bookmarkStart w:id="30" w:name="_Toc101342199"/>
      <w:r w:rsidRPr="00E95BF9">
        <w:t>5317.171</w:t>
      </w:r>
      <w:r w:rsidR="00E95BF9">
        <w:t xml:space="preserve"> </w:t>
      </w:r>
      <w:r w:rsidRPr="00E95BF9">
        <w:t xml:space="preserve">  Multiyear </w:t>
      </w:r>
      <w:r w:rsidR="00E95BF9">
        <w:t>C</w:t>
      </w:r>
      <w:r w:rsidRPr="00E95BF9">
        <w:t xml:space="preserve">ontracts for </w:t>
      </w:r>
      <w:r w:rsidR="00E95BF9">
        <w:t>S</w:t>
      </w:r>
      <w:r w:rsidRPr="00E95BF9">
        <w:t>ervices</w:t>
      </w:r>
      <w:bookmarkEnd w:id="29"/>
      <w:bookmarkEnd w:id="30"/>
    </w:p>
    <w:p w14:paraId="371A8FE0" w14:textId="3DA2C4C4" w:rsidR="00243ED2" w:rsidRDefault="004D0D9D" w:rsidP="008A0956">
      <w:pPr>
        <w:pStyle w:val="List1"/>
      </w:pPr>
      <w:r>
        <w:t xml:space="preserve">(c)  </w:t>
      </w:r>
      <w:bookmarkStart w:id="31" w:name="_Toc38365366"/>
      <w:r w:rsidR="000F30D2" w:rsidRPr="000F30D2">
        <w:rPr>
          <w:color w:val="000000"/>
          <w:szCs w:val="24"/>
        </w:rPr>
        <w:t xml:space="preserve"> </w:t>
      </w:r>
      <w:r w:rsidR="000F30D2">
        <w:rPr>
          <w:color w:val="000000"/>
          <w:szCs w:val="24"/>
        </w:rPr>
        <w:t xml:space="preserve">See </w:t>
      </w:r>
      <w:hyperlink r:id="rId27" w:history="1">
        <w:r w:rsidR="009B7A24" w:rsidRPr="009B7A24">
          <w:rPr>
            <w:rStyle w:val="Hyperlink"/>
            <w:bCs w:val="0"/>
          </w:rPr>
          <w:t>MP5301.601-90</w:t>
        </w:r>
      </w:hyperlink>
      <w:r w:rsidR="000F30D2">
        <w:rPr>
          <w:color w:val="000000"/>
          <w:szCs w:val="24"/>
        </w:rPr>
        <w:t xml:space="preserve">. For ACAT I programs, submit determinations through the PEO for approval. For non-PEO designated programs, submit determinations through the SCO to </w:t>
      </w:r>
      <w:hyperlink r:id="rId28" w:history="1">
        <w:r w:rsidR="008A0956" w:rsidRPr="008A0956">
          <w:rPr>
            <w:rStyle w:val="Hyperlink"/>
            <w:szCs w:val="24"/>
          </w:rPr>
          <w:t>SAF/AQC</w:t>
        </w:r>
      </w:hyperlink>
      <w:r w:rsidR="000F30D2">
        <w:rPr>
          <w:color w:val="0000FF"/>
          <w:szCs w:val="24"/>
        </w:rPr>
        <w:t xml:space="preserve"> </w:t>
      </w:r>
      <w:r w:rsidR="000F30D2">
        <w:rPr>
          <w:color w:val="000000"/>
          <w:szCs w:val="24"/>
        </w:rPr>
        <w:t>for approval.</w:t>
      </w:r>
    </w:p>
    <w:p w14:paraId="777837BA" w14:textId="77777777" w:rsidR="00275CB0" w:rsidRDefault="00DA2AF7" w:rsidP="008A0956">
      <w:pPr>
        <w:pStyle w:val="Heading3"/>
        <w:keepNext w:val="0"/>
        <w:keepLines w:val="0"/>
      </w:pPr>
      <w:bookmarkStart w:id="32" w:name="_Toc101342200"/>
      <w:r w:rsidRPr="00E95BF9">
        <w:t>5317.172</w:t>
      </w:r>
      <w:r w:rsidR="002C62CD">
        <w:t xml:space="preserve"> </w:t>
      </w:r>
      <w:r w:rsidRPr="00E95BF9">
        <w:t xml:space="preserve">  Multiyear </w:t>
      </w:r>
      <w:r w:rsidR="00E95BF9">
        <w:t>C</w:t>
      </w:r>
      <w:r w:rsidRPr="00E95BF9">
        <w:t xml:space="preserve">ontracts for </w:t>
      </w:r>
      <w:r w:rsidR="00E95BF9">
        <w:t>S</w:t>
      </w:r>
      <w:r w:rsidRPr="00E95BF9">
        <w:t>upplies</w:t>
      </w:r>
      <w:bookmarkEnd w:id="31"/>
      <w:bookmarkEnd w:id="32"/>
    </w:p>
    <w:p w14:paraId="56A124DE" w14:textId="6139ED76" w:rsidR="00275CB0" w:rsidRDefault="00DA2AF7" w:rsidP="008A0956">
      <w:pPr>
        <w:pStyle w:val="List1"/>
      </w:pPr>
      <w:r>
        <w:t>(</w:t>
      </w:r>
      <w:r w:rsidR="00D0667B">
        <w:t>f</w:t>
      </w:r>
      <w:r>
        <w:t xml:space="preserve">)(2)  </w:t>
      </w:r>
      <w:r w:rsidR="00455ECB">
        <w:t>S</w:t>
      </w:r>
      <w:r w:rsidR="00EB281B">
        <w:t xml:space="preserve">ee </w:t>
      </w:r>
      <w:hyperlink r:id="rId29" w:anchor="p5317172e2" w:history="1">
        <w:r w:rsidR="00EB281B" w:rsidRPr="00C747AC">
          <w:rPr>
            <w:rStyle w:val="Hyperlink"/>
          </w:rPr>
          <w:t>MP5301.601(a)(i)</w:t>
        </w:r>
      </w:hyperlink>
      <w:r w:rsidR="00EB281B" w:rsidRPr="000E2E5E">
        <w:t>.</w:t>
      </w:r>
    </w:p>
    <w:p w14:paraId="15CDF30D" w14:textId="4EF83A7F" w:rsidR="00275CB0" w:rsidRDefault="00DA2AF7" w:rsidP="008A0956">
      <w:pPr>
        <w:pStyle w:val="List1"/>
      </w:pPr>
      <w:r>
        <w:t xml:space="preserve">(g)  The contracting officer must provide the information supporting </w:t>
      </w:r>
      <w:r w:rsidR="00C2317E">
        <w:t xml:space="preserve">all requirements </w:t>
      </w:r>
      <w:r>
        <w:t xml:space="preserve">described in </w:t>
      </w:r>
      <w:hyperlink r:id="rId30" w:anchor="DFARS-217.172" w:history="1">
        <w:r w:rsidRPr="00CE1083">
          <w:rPr>
            <w:rStyle w:val="Hyperlink"/>
          </w:rPr>
          <w:t>DFARS 217.172(g)</w:t>
        </w:r>
        <w:r w:rsidR="00E529DA" w:rsidRPr="00CE1083">
          <w:rPr>
            <w:rStyle w:val="Hyperlink"/>
          </w:rPr>
          <w:t>(2)</w:t>
        </w:r>
      </w:hyperlink>
      <w:r w:rsidR="00A362F1" w:rsidRPr="000D6951" w:rsidDel="00A362F1">
        <w:t xml:space="preserve"> </w:t>
      </w:r>
      <w:r w:rsidR="00FB5427">
        <w:t xml:space="preserve">through </w:t>
      </w:r>
      <w:r w:rsidR="00FB5427" w:rsidRPr="00C747AC">
        <w:rPr>
          <w:rStyle w:val="Hyperlink"/>
          <w:color w:val="auto"/>
          <w:u w:val="none"/>
        </w:rPr>
        <w:t xml:space="preserve">the </w:t>
      </w:r>
      <w:r w:rsidR="00921930">
        <w:rPr>
          <w:rStyle w:val="Hyperlink"/>
          <w:color w:val="auto"/>
          <w:u w:val="none"/>
        </w:rPr>
        <w:t xml:space="preserve"> </w:t>
      </w:r>
      <w:r w:rsidR="00FB5427" w:rsidRPr="00C747AC">
        <w:rPr>
          <w:rStyle w:val="Hyperlink"/>
          <w:color w:val="auto"/>
          <w:u w:val="none"/>
        </w:rPr>
        <w:t>SCO</w:t>
      </w:r>
      <w:r w:rsidR="007A6A00" w:rsidRPr="00C747AC">
        <w:rPr>
          <w:rStyle w:val="Hyperlink"/>
          <w:color w:val="auto"/>
          <w:u w:val="none"/>
        </w:rPr>
        <w:t xml:space="preserve"> </w:t>
      </w:r>
      <w:r>
        <w:t xml:space="preserve">to </w:t>
      </w:r>
      <w:hyperlink r:id="rId31" w:history="1">
        <w:r w:rsidRPr="00C747AC">
          <w:rPr>
            <w:rStyle w:val="Hyperlink"/>
          </w:rPr>
          <w:t>SAF/AQC</w:t>
        </w:r>
      </w:hyperlink>
      <w:r w:rsidR="00E529DA">
        <w:t xml:space="preserve"> for </w:t>
      </w:r>
      <w:r w:rsidR="003F68E2">
        <w:t>approval processing</w:t>
      </w:r>
      <w:r>
        <w:t>.</w:t>
      </w:r>
    </w:p>
    <w:p w14:paraId="6914B71F" w14:textId="454C14A1" w:rsidR="000F30D2" w:rsidRDefault="000F30D2" w:rsidP="008A0956">
      <w:pPr>
        <w:pStyle w:val="List1"/>
      </w:pPr>
      <w:r>
        <w:rPr>
          <w:szCs w:val="24"/>
        </w:rPr>
        <w:t xml:space="preserve">(h) See </w:t>
      </w:r>
      <w:hyperlink r:id="rId32" w:history="1">
        <w:r w:rsidR="009B7A24" w:rsidRPr="009B7A24">
          <w:rPr>
            <w:rStyle w:val="Hyperlink"/>
            <w:bCs w:val="0"/>
          </w:rPr>
          <w:t>MP5301.601-90</w:t>
        </w:r>
      </w:hyperlink>
      <w:r>
        <w:rPr>
          <w:szCs w:val="24"/>
        </w:rPr>
        <w:t>.</w:t>
      </w:r>
    </w:p>
    <w:p w14:paraId="0FE1734B" w14:textId="39CC2F9A" w:rsidR="00243ED2" w:rsidRDefault="00243ED2" w:rsidP="008A0956">
      <w:pPr>
        <w:pStyle w:val="Heading3"/>
        <w:keepNext w:val="0"/>
        <w:keepLines w:val="0"/>
      </w:pPr>
      <w:bookmarkStart w:id="33" w:name="_Toc101342201"/>
      <w:r w:rsidRPr="00C97D5A">
        <w:t>5317.17</w:t>
      </w:r>
      <w:r>
        <w:t>3</w:t>
      </w:r>
      <w:r w:rsidRPr="00C97D5A">
        <w:t xml:space="preserve">  </w:t>
      </w:r>
      <w:r>
        <w:t xml:space="preserve"> </w:t>
      </w:r>
      <w:r w:rsidRPr="00C97D5A">
        <w:t xml:space="preserve">Multiyear </w:t>
      </w:r>
      <w:r>
        <w:t>C</w:t>
      </w:r>
      <w:r w:rsidRPr="00C97D5A">
        <w:t xml:space="preserve">ontracts for </w:t>
      </w:r>
      <w:r>
        <w:t>Military Family Housing</w:t>
      </w:r>
      <w:bookmarkEnd w:id="33"/>
    </w:p>
    <w:p w14:paraId="762A56C6" w14:textId="6F3F8C41" w:rsidR="00472F19" w:rsidRDefault="000F30D2" w:rsidP="008A0956">
      <w:pPr>
        <w:rPr>
          <w:szCs w:val="24"/>
        </w:rPr>
      </w:pPr>
      <w:r>
        <w:rPr>
          <w:szCs w:val="24"/>
        </w:rPr>
        <w:lastRenderedPageBreak/>
        <w:t xml:space="preserve">See </w:t>
      </w:r>
      <w:hyperlink r:id="rId33" w:history="1">
        <w:r w:rsidR="009B7A24" w:rsidRPr="009B7A24">
          <w:rPr>
            <w:rStyle w:val="Hyperlink"/>
          </w:rPr>
          <w:t>MP5301.601-90</w:t>
        </w:r>
      </w:hyperlink>
      <w:r>
        <w:rPr>
          <w:szCs w:val="24"/>
        </w:rPr>
        <w:t>.</w:t>
      </w:r>
    </w:p>
    <w:p w14:paraId="2EA9BE5A" w14:textId="68D2B303" w:rsidR="00DA2AF7" w:rsidRPr="00C97D5A" w:rsidRDefault="00DA2AF7" w:rsidP="00472F19">
      <w:pPr>
        <w:pStyle w:val="Heading3"/>
        <w:keepNext w:val="0"/>
        <w:keepLines w:val="0"/>
      </w:pPr>
      <w:bookmarkStart w:id="34" w:name="_Toc101342202"/>
      <w:r w:rsidRPr="00C97D5A">
        <w:t xml:space="preserve">5317.174  </w:t>
      </w:r>
      <w:r w:rsidR="00C97D5A">
        <w:t xml:space="preserve"> </w:t>
      </w:r>
      <w:r w:rsidRPr="00C97D5A">
        <w:t xml:space="preserve">Multiyear </w:t>
      </w:r>
      <w:r w:rsidR="00C97D5A">
        <w:t>C</w:t>
      </w:r>
      <w:r w:rsidRPr="00C97D5A">
        <w:t xml:space="preserve">ontracts for </w:t>
      </w:r>
      <w:r w:rsidR="00C97D5A">
        <w:t>E</w:t>
      </w:r>
      <w:r w:rsidRPr="00C97D5A">
        <w:t xml:space="preserve">lectricity from </w:t>
      </w:r>
      <w:r w:rsidR="00C97D5A">
        <w:t>R</w:t>
      </w:r>
      <w:r w:rsidRPr="00C97D5A">
        <w:t xml:space="preserve">enewable </w:t>
      </w:r>
      <w:r w:rsidR="00C97D5A">
        <w:t>E</w:t>
      </w:r>
      <w:r w:rsidRPr="00C97D5A">
        <w:t xml:space="preserve">nergy </w:t>
      </w:r>
      <w:r w:rsidR="00C97D5A">
        <w:t>S</w:t>
      </w:r>
      <w:r w:rsidRPr="00C97D5A">
        <w:t>ources</w:t>
      </w:r>
      <w:bookmarkEnd w:id="34"/>
    </w:p>
    <w:p w14:paraId="06904B1D" w14:textId="5CB68077" w:rsidR="00275CB0" w:rsidRDefault="00DA2AF7" w:rsidP="008A0956">
      <w:pPr>
        <w:pStyle w:val="List1"/>
      </w:pPr>
      <w:bookmarkStart w:id="35" w:name="s5317174b"/>
      <w:bookmarkEnd w:id="35"/>
      <w:r>
        <w:t xml:space="preserve">(b)  </w:t>
      </w:r>
      <w:r w:rsidR="00DA7B96">
        <w:t xml:space="preserve">See </w:t>
      </w:r>
      <w:r w:rsidR="00CC598B">
        <w:fldChar w:fldCharType="begin"/>
      </w:r>
      <w:ins w:id="36" w:author="MOISANT, KATHERINE E NH-04 USAF HAF SAF/AQCP" w:date="2022-01-21T08:29:00Z">
        <w:r w:rsidR="00CC598B">
          <w:instrText>HYPERLINK "\\\\periwinkle_vnx\\saf_aqc_org\\AQCP\\5640 - AFFARS\\AFAC Working Folders\\AFAC 2022 (01)\\B.  AO Working Folders\\Stevens AFAC 2022 - wkg\\mp_5301.601(a)(i).docx" \l "p5317174b"</w:instrText>
        </w:r>
      </w:ins>
      <w:del w:id="37" w:author="MOISANT, KATHERINE E NH-04 USAF HAF SAF/AQCP" w:date="2022-01-21T08:29:00Z">
        <w:r w:rsidR="00CC598B" w:rsidDel="00CC598B">
          <w:delInstrText xml:space="preserve"> HYPERLINK </w:delInstrText>
        </w:r>
        <w:r w:rsidR="00CE4EA6" w:rsidDel="00CC598B">
          <w:delInstrText>"</w:delInstrText>
        </w:r>
      </w:del>
      <w:r w:rsidR="00CE4EA6">
        <w:instrText>AFFARS-MP_PART-</w:instrText>
      </w:r>
      <w:del w:id="38" w:author="MOISANT, KATHERINE E NH-04 USAF HAF SAF/AQCP" w:date="2022-01-21T08:29:00Z">
        <w:r w:rsidR="00CE4EA6" w:rsidDel="00CC598B">
          <w:delInstrText>mp_5301.601(a)(i).docx"</w:delInstrText>
        </w:r>
        <w:r w:rsidR="00CC598B" w:rsidDel="00CC598B">
          <w:delInstrText xml:space="preserve"> \l "p5317174b" </w:delInstrText>
        </w:r>
      </w:del>
      <w:r w:rsidR="00CC598B">
        <w:fldChar w:fldCharType="separate"/>
      </w:r>
      <w:r w:rsidR="00FB5427" w:rsidRPr="00C747AC">
        <w:rPr>
          <w:rStyle w:val="Hyperlink"/>
        </w:rPr>
        <w:t>MP5301.601(a)(i)</w:t>
      </w:r>
      <w:r w:rsidR="00CC598B">
        <w:rPr>
          <w:rStyle w:val="Hyperlink"/>
        </w:rPr>
        <w:fldChar w:fldCharType="end"/>
      </w:r>
      <w:r w:rsidR="00FB5427" w:rsidRPr="000E2E5E">
        <w:rPr>
          <w:rStyle w:val="Hyperlink"/>
          <w:color w:val="auto"/>
          <w:u w:val="none"/>
        </w:rPr>
        <w:t>.</w:t>
      </w:r>
      <w:bookmarkStart w:id="39" w:name="_Toc346956453"/>
      <w:bookmarkStart w:id="40" w:name="_Toc350304669"/>
      <w:bookmarkStart w:id="41" w:name="_Toc350304887"/>
      <w:bookmarkStart w:id="42" w:name="_Toc351649482"/>
      <w:bookmarkStart w:id="43" w:name="_Toc38365367"/>
    </w:p>
    <w:p w14:paraId="28E38943" w14:textId="77777777" w:rsidR="00275CB0" w:rsidRDefault="00D02EDA" w:rsidP="008A0956">
      <w:pPr>
        <w:pStyle w:val="Heading2"/>
        <w:keepNext w:val="0"/>
        <w:keepLines w:val="0"/>
      </w:pPr>
      <w:bookmarkStart w:id="44" w:name="_Toc101342203"/>
      <w:r>
        <w:rPr>
          <w:bCs/>
          <w:caps/>
        </w:rPr>
        <w:t>SUBPART 5317.2 — OPTIONS</w:t>
      </w:r>
      <w:bookmarkStart w:id="45" w:name="_Toc346956455"/>
      <w:bookmarkStart w:id="46" w:name="_Toc350304671"/>
      <w:bookmarkStart w:id="47" w:name="_Toc350304889"/>
      <w:bookmarkStart w:id="48" w:name="_Toc351649484"/>
      <w:bookmarkStart w:id="49" w:name="_Toc38365368"/>
      <w:bookmarkEnd w:id="39"/>
      <w:bookmarkEnd w:id="40"/>
      <w:bookmarkEnd w:id="41"/>
      <w:bookmarkEnd w:id="42"/>
      <w:bookmarkEnd w:id="43"/>
      <w:bookmarkEnd w:id="44"/>
    </w:p>
    <w:p w14:paraId="65060AB7" w14:textId="77777777" w:rsidR="00275CB0" w:rsidRDefault="00D02EDA" w:rsidP="008A0956">
      <w:pPr>
        <w:pStyle w:val="Heading3"/>
        <w:keepNext w:val="0"/>
        <w:keepLines w:val="0"/>
        <w:rPr>
          <w:highlight w:val="yellow"/>
        </w:rPr>
      </w:pPr>
      <w:bookmarkStart w:id="50" w:name="_Toc101342204"/>
      <w:r>
        <w:t xml:space="preserve">5317.204 </w:t>
      </w:r>
      <w:r w:rsidR="00575867">
        <w:t xml:space="preserve"> </w:t>
      </w:r>
      <w:r>
        <w:t xml:space="preserve"> Contracts</w:t>
      </w:r>
      <w:bookmarkEnd w:id="45"/>
      <w:bookmarkEnd w:id="46"/>
      <w:bookmarkEnd w:id="47"/>
      <w:bookmarkEnd w:id="48"/>
      <w:bookmarkEnd w:id="49"/>
      <w:bookmarkEnd w:id="50"/>
    </w:p>
    <w:p w14:paraId="2B562B33" w14:textId="7D7C55BB" w:rsidR="009F749C" w:rsidRDefault="00BE1961" w:rsidP="008A0956">
      <w:pPr>
        <w:pStyle w:val="List1"/>
        <w:rPr>
          <w:szCs w:val="24"/>
        </w:rPr>
      </w:pPr>
      <w:r w:rsidRPr="00BE1961">
        <w:rPr>
          <w:szCs w:val="24"/>
        </w:rPr>
        <w:t xml:space="preserve">(e) Unless otherwise restricted by statute or </w:t>
      </w:r>
      <w:hyperlink r:id="rId34" w:anchor="DFARS-217.204" w:history="1">
        <w:r w:rsidRPr="00CE1083">
          <w:rPr>
            <w:rStyle w:val="Hyperlink"/>
            <w:szCs w:val="24"/>
          </w:rPr>
          <w:t>DFARS 217.204(e)(i)-(iii)</w:t>
        </w:r>
      </w:hyperlink>
      <w:r w:rsidRPr="00BE1961">
        <w:rPr>
          <w:szCs w:val="24"/>
        </w:rPr>
        <w:t xml:space="preserve">, the written Acquisition Plan (AP), Acquisition Strategy Panel (ASP), or Life Cycle Sustainment Plan (LCSP) approval authority has the authority to approve contract periods in excess of the limitations specified in </w:t>
      </w:r>
      <w:hyperlink r:id="rId35" w:anchor="FAR_17_204" w:history="1">
        <w:r w:rsidRPr="00CE1083">
          <w:rPr>
            <w:rStyle w:val="Hyperlink"/>
            <w:szCs w:val="24"/>
          </w:rPr>
          <w:t>FAR 17.204(e)</w:t>
        </w:r>
      </w:hyperlink>
      <w:r w:rsidRPr="00BE1961">
        <w:rPr>
          <w:szCs w:val="24"/>
        </w:rPr>
        <w:t xml:space="preserve">. If an AP/ASP/LCSP is not required, the contracting officer has the authority to approve such extended contract periods. This approval is not required if the total contract period, including options and modifications, exceeds the limitations specified in </w:t>
      </w:r>
      <w:hyperlink r:id="rId36" w:anchor="FAR_17_204" w:history="1">
        <w:r w:rsidRPr="00CE1083">
          <w:rPr>
            <w:rStyle w:val="Hyperlink"/>
            <w:szCs w:val="24"/>
          </w:rPr>
          <w:t>FAR 17.204(e)</w:t>
        </w:r>
      </w:hyperlink>
      <w:r w:rsidRPr="00BE1961">
        <w:rPr>
          <w:szCs w:val="24"/>
        </w:rPr>
        <w:t xml:space="preserve"> solely due to the inclusion of </w:t>
      </w:r>
      <w:hyperlink r:id="rId37" w:anchor="FAR_52_217_8" w:history="1">
        <w:r w:rsidRPr="00CE1083">
          <w:rPr>
            <w:rStyle w:val="Hyperlink"/>
            <w:szCs w:val="24"/>
          </w:rPr>
          <w:t>FAR Clause 52.217-8</w:t>
        </w:r>
      </w:hyperlink>
      <w:r w:rsidRPr="00BE1961">
        <w:rPr>
          <w:szCs w:val="24"/>
        </w:rPr>
        <w:t>, “Option to Extend Services”, at an amount specified in or reasonably determinable from the terms of the contract.</w:t>
      </w:r>
    </w:p>
    <w:p w14:paraId="23CAEA82" w14:textId="6F1F1D96" w:rsidR="00BE1961" w:rsidRPr="00BE1961" w:rsidRDefault="00BE1961" w:rsidP="008A0956">
      <w:pPr>
        <w:pStyle w:val="List1"/>
        <w:rPr>
          <w:szCs w:val="24"/>
        </w:rPr>
      </w:pPr>
      <w:r w:rsidRPr="00BE1961">
        <w:rPr>
          <w:szCs w:val="24"/>
        </w:rPr>
        <w:t xml:space="preserve">(e)(i)(B) Unless otherwise restricted by statute, the written AP, ASP, or LCSP approval authority has the authority to approve extensions of the ordering period of a task order or delivery order contract (including a contract for information technology) awarded pursuant to 10 U.S.C. 2304a for one or more successive periods as provided in </w:t>
      </w:r>
      <w:hyperlink r:id="rId38" w:anchor="DFARS-217.204" w:history="1">
        <w:r w:rsidRPr="00CE1083">
          <w:rPr>
            <w:rStyle w:val="Hyperlink"/>
            <w:szCs w:val="24"/>
          </w:rPr>
          <w:t>DFARS 217.204(e)(i)(B)</w:t>
        </w:r>
      </w:hyperlink>
      <w:r w:rsidRPr="00BE1961">
        <w:rPr>
          <w:szCs w:val="24"/>
        </w:rPr>
        <w:t xml:space="preserve">. If an AP/ASP/LCSP is not required, the contracting officer has the authority to approve such extensions.   </w:t>
      </w:r>
    </w:p>
    <w:p w14:paraId="6DCA7DBE" w14:textId="12AC542C" w:rsidR="00275CB0" w:rsidRDefault="00FD61E9" w:rsidP="008A0956">
      <w:pPr>
        <w:pStyle w:val="List1"/>
      </w:pPr>
      <w:r>
        <w:t xml:space="preserve">(e)(i)(C)  </w:t>
      </w:r>
      <w:r w:rsidR="000F30D2" w:rsidRPr="000F30D2">
        <w:rPr>
          <w:color w:val="000000"/>
          <w:szCs w:val="24"/>
        </w:rPr>
        <w:t xml:space="preserve"> </w:t>
      </w:r>
      <w:r w:rsidR="000F30D2">
        <w:rPr>
          <w:color w:val="000000"/>
          <w:szCs w:val="24"/>
        </w:rPr>
        <w:t xml:space="preserve">See </w:t>
      </w:r>
      <w:hyperlink r:id="rId39" w:history="1">
        <w:r w:rsidR="009B7A24" w:rsidRPr="009B7A24">
          <w:rPr>
            <w:rStyle w:val="Hyperlink"/>
            <w:bCs w:val="0"/>
          </w:rPr>
          <w:t>MP5301.601-90</w:t>
        </w:r>
      </w:hyperlink>
      <w:r w:rsidR="000F30D2">
        <w:rPr>
          <w:color w:val="000000"/>
          <w:szCs w:val="24"/>
        </w:rPr>
        <w:t xml:space="preserve">. </w:t>
      </w:r>
      <w:r w:rsidR="00CE1083">
        <w:rPr>
          <w:color w:val="000000"/>
          <w:szCs w:val="24"/>
        </w:rPr>
        <w:t xml:space="preserve"> </w:t>
      </w:r>
      <w:r w:rsidR="000F30D2">
        <w:rPr>
          <w:color w:val="000000"/>
          <w:szCs w:val="24"/>
        </w:rPr>
        <w:t xml:space="preserve">For PEO designated programs, submit determinations through the PEO for approval. For non-PEO designated programs, submit determinations through the SCO to </w:t>
      </w:r>
      <w:hyperlink r:id="rId40" w:history="1">
        <w:r w:rsidR="008A0956" w:rsidRPr="008A0956">
          <w:rPr>
            <w:rStyle w:val="Hyperlink"/>
            <w:szCs w:val="24"/>
          </w:rPr>
          <w:t>SAF/AQC</w:t>
        </w:r>
      </w:hyperlink>
      <w:r w:rsidR="000F30D2">
        <w:rPr>
          <w:color w:val="0000FF"/>
          <w:szCs w:val="24"/>
        </w:rPr>
        <w:t xml:space="preserve"> </w:t>
      </w:r>
      <w:r w:rsidR="000F30D2">
        <w:rPr>
          <w:color w:val="000000"/>
          <w:szCs w:val="24"/>
        </w:rPr>
        <w:t>for approval.</w:t>
      </w:r>
    </w:p>
    <w:p w14:paraId="26195554" w14:textId="55C2392C" w:rsidR="00FC5F10" w:rsidRDefault="000F30D2" w:rsidP="008A0956">
      <w:pPr>
        <w:pStyle w:val="List1"/>
      </w:pPr>
      <w:r w:rsidRPr="00D047D7" w:rsidDel="000F30D2">
        <w:rPr>
          <w:color w:val="0000FF"/>
          <w:lang w:val="en"/>
        </w:rPr>
        <w:lastRenderedPageBreak/>
        <w:t xml:space="preserve"> </w:t>
      </w:r>
      <w:r w:rsidR="00E31CA1">
        <w:t>(e)</w:t>
      </w:r>
      <w:r w:rsidR="0093153B">
        <w:t>(</w:t>
      </w:r>
      <w:r w:rsidR="00A546B7">
        <w:t>iii</w:t>
      </w:r>
      <w:r w:rsidR="0093153B">
        <w:t>)</w:t>
      </w:r>
      <w:r w:rsidR="0032742F">
        <w:t xml:space="preserve"> </w:t>
      </w:r>
      <w:r>
        <w:rPr>
          <w:color w:val="000000"/>
          <w:szCs w:val="24"/>
        </w:rPr>
        <w:t xml:space="preserve">See </w:t>
      </w:r>
      <w:hyperlink r:id="rId41" w:history="1">
        <w:r w:rsidR="009B7A24" w:rsidRPr="009B7A24">
          <w:rPr>
            <w:rStyle w:val="Hyperlink"/>
            <w:bCs w:val="0"/>
          </w:rPr>
          <w:t>MP5301.601-90</w:t>
        </w:r>
      </w:hyperlink>
      <w:r>
        <w:rPr>
          <w:color w:val="000000"/>
          <w:szCs w:val="24"/>
        </w:rPr>
        <w:t xml:space="preserve">. </w:t>
      </w:r>
      <w:r w:rsidR="00CE1083">
        <w:rPr>
          <w:color w:val="000000"/>
          <w:szCs w:val="24"/>
        </w:rPr>
        <w:t xml:space="preserve"> </w:t>
      </w:r>
      <w:r>
        <w:rPr>
          <w:color w:val="000000"/>
          <w:szCs w:val="24"/>
        </w:rPr>
        <w:t xml:space="preserve">For PEO designated programs, submit requests through the PEO for approval. For non-PEO designated programs, submit requests through the SCO to </w:t>
      </w:r>
      <w:hyperlink r:id="rId42" w:history="1">
        <w:r w:rsidR="008A0956" w:rsidRPr="008A0956">
          <w:rPr>
            <w:rStyle w:val="Hyperlink"/>
            <w:szCs w:val="24"/>
          </w:rPr>
          <w:t>SAF/AQC</w:t>
        </w:r>
      </w:hyperlink>
      <w:r>
        <w:rPr>
          <w:color w:val="0000FF"/>
          <w:szCs w:val="24"/>
        </w:rPr>
        <w:t xml:space="preserve"> </w:t>
      </w:r>
      <w:r>
        <w:rPr>
          <w:color w:val="000000"/>
          <w:szCs w:val="24"/>
        </w:rPr>
        <w:t>for approval.</w:t>
      </w:r>
    </w:p>
    <w:p w14:paraId="0AD87BE0" w14:textId="77777777" w:rsidR="00275CB0" w:rsidRDefault="00E042D1" w:rsidP="008A0956">
      <w:pPr>
        <w:pStyle w:val="Heading3"/>
        <w:keepNext w:val="0"/>
        <w:keepLines w:val="0"/>
      </w:pPr>
      <w:bookmarkStart w:id="51" w:name="_Toc38365369"/>
      <w:bookmarkStart w:id="52" w:name="_Toc101342205"/>
      <w:r>
        <w:t>5317.205   Documentation</w:t>
      </w:r>
      <w:bookmarkEnd w:id="51"/>
      <w:bookmarkEnd w:id="52"/>
    </w:p>
    <w:p w14:paraId="76EB326C" w14:textId="4DCA6201" w:rsidR="00275CB0" w:rsidRDefault="00E042D1" w:rsidP="008A0956">
      <w:r w:rsidRPr="00B2028C">
        <w:t xml:space="preserve">See the tailorable </w:t>
      </w:r>
      <w:hyperlink r:id="rId43" w:history="1">
        <w:r w:rsidR="00333186" w:rsidRPr="00333186">
          <w:rPr>
            <w:rStyle w:val="Hyperlink"/>
          </w:rPr>
          <w:t>Justification for the Inclusion of Option(s)</w:t>
        </w:r>
      </w:hyperlink>
      <w:r w:rsidR="004F14C6" w:rsidRPr="000D493E">
        <w:t xml:space="preserve"> </w:t>
      </w:r>
      <w:r w:rsidRPr="000D493E">
        <w:t>template.</w:t>
      </w:r>
      <w:bookmarkStart w:id="53" w:name="_Toc38365370"/>
    </w:p>
    <w:p w14:paraId="14A2F6FF" w14:textId="77777777" w:rsidR="00275CB0" w:rsidRDefault="00E042D1" w:rsidP="008A0956">
      <w:pPr>
        <w:pStyle w:val="Heading3"/>
        <w:keepNext w:val="0"/>
        <w:keepLines w:val="0"/>
      </w:pPr>
      <w:bookmarkStart w:id="54" w:name="_Toc101342206"/>
      <w:r w:rsidRPr="000D493E">
        <w:t>5317.207   Exercise of Options</w:t>
      </w:r>
      <w:bookmarkEnd w:id="53"/>
      <w:bookmarkEnd w:id="54"/>
    </w:p>
    <w:p w14:paraId="4B1A634C" w14:textId="7031993C" w:rsidR="00275CB0" w:rsidRDefault="00660C9C" w:rsidP="008A0956">
      <w:pPr>
        <w:pStyle w:val="List1"/>
      </w:pPr>
      <w:r w:rsidRPr="000D493E">
        <w:t xml:space="preserve">(c) See the tailorable </w:t>
      </w:r>
      <w:hyperlink r:id="rId44" w:history="1">
        <w:r w:rsidR="004F14C6">
          <w:rPr>
            <w:rStyle w:val="Hyperlink"/>
          </w:rPr>
          <w:t>Determination and Findings -- Exercising an Option</w:t>
        </w:r>
      </w:hyperlink>
      <w:r w:rsidR="00134391" w:rsidRPr="004F14C6">
        <w:rPr>
          <w:rStyle w:val="Hyperlink"/>
          <w:u w:val="none"/>
        </w:rPr>
        <w:t xml:space="preserve"> </w:t>
      </w:r>
      <w:r w:rsidRPr="000D493E">
        <w:t>template.</w:t>
      </w:r>
    </w:p>
    <w:p w14:paraId="562F4228" w14:textId="77777777" w:rsidR="00275CB0" w:rsidRDefault="00D02EDA" w:rsidP="008A0956">
      <w:pPr>
        <w:pStyle w:val="Heading2"/>
        <w:keepNext w:val="0"/>
        <w:keepLines w:val="0"/>
      </w:pPr>
      <w:bookmarkStart w:id="55" w:name="_Toc38365371"/>
      <w:bookmarkStart w:id="56" w:name="_Toc101342207"/>
      <w:bookmarkStart w:id="57" w:name="_Toc346956460"/>
      <w:bookmarkStart w:id="58" w:name="_Toc350304678"/>
      <w:bookmarkStart w:id="59" w:name="_Toc350304896"/>
      <w:bookmarkStart w:id="60" w:name="_Toc351649491"/>
      <w:r>
        <w:t>SUBPART 5317.5 — INTERAGENCY ACQUISITIONS</w:t>
      </w:r>
      <w:bookmarkEnd w:id="55"/>
      <w:bookmarkEnd w:id="56"/>
      <w:r>
        <w:t xml:space="preserve"> </w:t>
      </w:r>
      <w:bookmarkStart w:id="61" w:name="_Toc38365372"/>
    </w:p>
    <w:p w14:paraId="30720666" w14:textId="77777777" w:rsidR="00275CB0" w:rsidRDefault="00575867" w:rsidP="008A0956">
      <w:pPr>
        <w:pStyle w:val="Heading3"/>
        <w:keepNext w:val="0"/>
        <w:keepLines w:val="0"/>
      </w:pPr>
      <w:bookmarkStart w:id="62" w:name="_Toc101342208"/>
      <w:r>
        <w:t>5317.500   Scope of Subpart</w:t>
      </w:r>
      <w:bookmarkEnd w:id="61"/>
      <w:bookmarkEnd w:id="62"/>
    </w:p>
    <w:p w14:paraId="102F5C15" w14:textId="77777777" w:rsidR="00275CB0" w:rsidRDefault="00D02EDA" w:rsidP="008A0956">
      <w:r>
        <w:rPr>
          <w:bCs/>
        </w:rPr>
        <w:t xml:space="preserve">See </w:t>
      </w:r>
      <w:hyperlink r:id="rId45" w:history="1">
        <w:r w:rsidR="0001728C" w:rsidRPr="002C62CD">
          <w:rPr>
            <w:rStyle w:val="Hyperlink"/>
            <w:bCs/>
          </w:rPr>
          <w:t>AFI 65-11</w:t>
        </w:r>
        <w:r w:rsidR="0001728C">
          <w:rPr>
            <w:rStyle w:val="Hyperlink"/>
            <w:bCs/>
          </w:rPr>
          <w:t>8</w:t>
        </w:r>
      </w:hyperlink>
      <w:r w:rsidR="009C57ED">
        <w:rPr>
          <w:bCs/>
        </w:rPr>
        <w:t xml:space="preserve"> </w:t>
      </w:r>
      <w:r>
        <w:rPr>
          <w:bCs/>
        </w:rPr>
        <w:t>for</w:t>
      </w:r>
      <w:r w:rsidR="00337E0A">
        <w:rPr>
          <w:bCs/>
        </w:rPr>
        <w:t xml:space="preserve"> </w:t>
      </w:r>
      <w:r w:rsidR="007A6CE9">
        <w:rPr>
          <w:bCs/>
        </w:rPr>
        <w:t xml:space="preserve">processing </w:t>
      </w:r>
      <w:r w:rsidR="00337E0A">
        <w:rPr>
          <w:bCs/>
        </w:rPr>
        <w:t>interagency</w:t>
      </w:r>
      <w:r>
        <w:rPr>
          <w:bCs/>
        </w:rPr>
        <w:t xml:space="preserve"> </w:t>
      </w:r>
      <w:r w:rsidR="00337E0A">
        <w:rPr>
          <w:bCs/>
        </w:rPr>
        <w:t>acquisitions</w:t>
      </w:r>
      <w:r w:rsidR="00140D28">
        <w:rPr>
          <w:bCs/>
        </w:rPr>
        <w:t>, to include acquisitions authorized under The Economy Act</w:t>
      </w:r>
      <w:r w:rsidR="00995837">
        <w:rPr>
          <w:bCs/>
        </w:rPr>
        <w:t>.</w:t>
      </w:r>
    </w:p>
    <w:p w14:paraId="3323942B" w14:textId="77777777" w:rsidR="00275CB0" w:rsidRDefault="0079690F" w:rsidP="008A0956">
      <w:pPr>
        <w:pStyle w:val="Heading2"/>
        <w:keepNext w:val="0"/>
        <w:keepLines w:val="0"/>
      </w:pPr>
      <w:bookmarkStart w:id="63" w:name="_Toc38365373"/>
      <w:bookmarkStart w:id="64" w:name="_Toc101342209"/>
      <w:r>
        <w:rPr>
          <w:bCs/>
        </w:rPr>
        <w:t xml:space="preserve">SUBPART 5317.7 </w:t>
      </w:r>
      <w:r>
        <w:t>— INTERAGENCY ACQUISITIONS:  ACQUISITIONS BY NONDEFENSE AGENCIES ON BEHALF OF THE DEPARTMENT OF DEFENSE</w:t>
      </w:r>
      <w:bookmarkStart w:id="65" w:name="_Toc38365374"/>
      <w:bookmarkEnd w:id="63"/>
      <w:bookmarkEnd w:id="64"/>
    </w:p>
    <w:p w14:paraId="3D28FB77" w14:textId="0EDFE74D" w:rsidR="00424DF2" w:rsidRPr="00FD5ED0" w:rsidRDefault="00424DF2" w:rsidP="008A0956">
      <w:pPr>
        <w:pStyle w:val="Heading3"/>
        <w:keepNext w:val="0"/>
        <w:keepLines w:val="0"/>
        <w:rPr>
          <w:szCs w:val="24"/>
        </w:rPr>
      </w:pPr>
      <w:bookmarkStart w:id="66" w:name="_Toc101342210"/>
      <w:r w:rsidRPr="00FD5ED0">
        <w:rPr>
          <w:bCs/>
          <w:szCs w:val="24"/>
        </w:rPr>
        <w:t>5317.703   Policy</w:t>
      </w:r>
      <w:bookmarkEnd w:id="66"/>
    </w:p>
    <w:p w14:paraId="6843D9F2" w14:textId="345DB108" w:rsidR="00424DF2" w:rsidRPr="008A0956" w:rsidRDefault="00424DF2" w:rsidP="008A0956">
      <w:pPr>
        <w:pStyle w:val="List1"/>
        <w:rPr>
          <w:color w:val="FF0000"/>
          <w:szCs w:val="24"/>
        </w:rPr>
      </w:pPr>
      <w:r w:rsidRPr="008A0956">
        <w:t xml:space="preserve">(e)  </w:t>
      </w:r>
      <w:r w:rsidR="00C175F6" w:rsidRPr="008A0956">
        <w:t xml:space="preserve">See </w:t>
      </w:r>
      <w:hyperlink r:id="rId46" w:history="1">
        <w:r w:rsidR="00415618" w:rsidRPr="00CE1083">
          <w:rPr>
            <w:rStyle w:val="Hyperlink"/>
          </w:rPr>
          <w:t>MP5301.601(a)(i)</w:t>
        </w:r>
      </w:hyperlink>
      <w:r w:rsidR="00415618">
        <w:t>.</w:t>
      </w:r>
      <w:r w:rsidR="00FD5ED0" w:rsidRPr="008A0956">
        <w:rPr>
          <w:szCs w:val="24"/>
        </w:rPr>
        <w:t xml:space="preserve">  </w:t>
      </w:r>
    </w:p>
    <w:p w14:paraId="01ED21F5" w14:textId="77777777" w:rsidR="00275CB0" w:rsidRDefault="0079690F" w:rsidP="008A0956">
      <w:pPr>
        <w:pStyle w:val="Heading3"/>
        <w:keepNext w:val="0"/>
        <w:keepLines w:val="0"/>
      </w:pPr>
      <w:bookmarkStart w:id="67" w:name="_Toc101342211"/>
      <w:r>
        <w:rPr>
          <w:bCs/>
        </w:rPr>
        <w:t>5317.770   Procedures</w:t>
      </w:r>
      <w:bookmarkEnd w:id="65"/>
      <w:bookmarkEnd w:id="67"/>
    </w:p>
    <w:p w14:paraId="30B4F331" w14:textId="77777777" w:rsidR="00275CB0" w:rsidRDefault="0079690F" w:rsidP="008A0956">
      <w:r>
        <w:t xml:space="preserve">See </w:t>
      </w:r>
      <w:hyperlink r:id="rId47" w:history="1">
        <w:r w:rsidRPr="002C62CD">
          <w:rPr>
            <w:rStyle w:val="Hyperlink"/>
            <w:bCs/>
          </w:rPr>
          <w:t>AFI 65-11</w:t>
        </w:r>
        <w:r>
          <w:rPr>
            <w:rStyle w:val="Hyperlink"/>
            <w:bCs/>
          </w:rPr>
          <w:t>8</w:t>
        </w:r>
      </w:hyperlink>
      <w:r>
        <w:t xml:space="preserve"> for procedures on reviewing and approving orders placed for supplies and services under non-DoD contracts, either through direct or assisted acquisition.</w:t>
      </w:r>
      <w:r w:rsidR="00EF2098">
        <w:t xml:space="preserve"> </w:t>
      </w:r>
      <w:bookmarkStart w:id="68" w:name="_Toc38365375"/>
    </w:p>
    <w:p w14:paraId="07EC30FB" w14:textId="77777777" w:rsidR="00275CB0" w:rsidRDefault="00D02EDA" w:rsidP="008A0956">
      <w:pPr>
        <w:pStyle w:val="Heading2"/>
        <w:keepNext w:val="0"/>
        <w:keepLines w:val="0"/>
      </w:pPr>
      <w:bookmarkStart w:id="69" w:name="_Toc101342212"/>
      <w:r>
        <w:t>SUBPART 5317.74 — UNDEFINITIZED CONTRACT ACTIONS</w:t>
      </w:r>
      <w:bookmarkStart w:id="70" w:name="_Toc38365376"/>
      <w:bookmarkStart w:id="71" w:name="_Toc346956463"/>
      <w:bookmarkStart w:id="72" w:name="_Toc350304681"/>
      <w:bookmarkStart w:id="73" w:name="_Toc350304899"/>
      <w:bookmarkStart w:id="74" w:name="_Toc351649494"/>
      <w:bookmarkEnd w:id="57"/>
      <w:bookmarkEnd w:id="58"/>
      <w:bookmarkEnd w:id="59"/>
      <w:bookmarkEnd w:id="60"/>
      <w:bookmarkEnd w:id="68"/>
      <w:bookmarkEnd w:id="69"/>
    </w:p>
    <w:p w14:paraId="48E318F3" w14:textId="77777777" w:rsidR="00275CB0" w:rsidRDefault="00D02EDA" w:rsidP="008A0956">
      <w:pPr>
        <w:pStyle w:val="Heading3"/>
        <w:keepNext w:val="0"/>
        <w:keepLines w:val="0"/>
      </w:pPr>
      <w:bookmarkStart w:id="75" w:name="_Toc101342213"/>
      <w:r>
        <w:rPr>
          <w:bCs/>
        </w:rPr>
        <w:lastRenderedPageBreak/>
        <w:t xml:space="preserve">5317.7402  </w:t>
      </w:r>
      <w:r w:rsidR="00575867">
        <w:rPr>
          <w:bCs/>
        </w:rPr>
        <w:t xml:space="preserve"> </w:t>
      </w:r>
      <w:r>
        <w:rPr>
          <w:bCs/>
        </w:rPr>
        <w:t>Exceptions</w:t>
      </w:r>
      <w:bookmarkEnd w:id="70"/>
      <w:bookmarkEnd w:id="75"/>
    </w:p>
    <w:p w14:paraId="37598FAA" w14:textId="6204649A" w:rsidR="00275CB0" w:rsidRDefault="00D55FD0" w:rsidP="008A0956">
      <w:pPr>
        <w:pStyle w:val="List1"/>
      </w:pPr>
      <w:r w:rsidRPr="00D862A0">
        <w:t>(a)</w:t>
      </w:r>
      <w:r w:rsidR="003124D4" w:rsidRPr="00D862A0">
        <w:t>(4)</w:t>
      </w:r>
      <w:r w:rsidRPr="00D862A0">
        <w:t xml:space="preserve"> </w:t>
      </w:r>
      <w:r w:rsidR="00D02EDA" w:rsidRPr="00D862A0">
        <w:t xml:space="preserve">Follow </w:t>
      </w:r>
      <w:hyperlink r:id="rId48" w:anchor="DFARS-SUBPART_217.74" w:history="1">
        <w:r w:rsidR="00D02EDA" w:rsidRPr="00CE1083">
          <w:rPr>
            <w:rStyle w:val="Hyperlink"/>
          </w:rPr>
          <w:t>DFARS 217.74</w:t>
        </w:r>
      </w:hyperlink>
      <w:r w:rsidR="00D02EDA" w:rsidRPr="00D862A0">
        <w:t xml:space="preserve"> when contracting for long-lead items procured with other than advance procurement funds.</w:t>
      </w:r>
      <w:r w:rsidR="003124D4" w:rsidRPr="00D862A0">
        <w:t xml:space="preserve"> </w:t>
      </w:r>
      <w:r w:rsidR="005339B9" w:rsidRPr="00D862A0">
        <w:t xml:space="preserve"> </w:t>
      </w:r>
      <w:r w:rsidR="003124D4" w:rsidRPr="00D862A0">
        <w:t xml:space="preserve">When procurement funds must be added to an undefinitized long-lead procurement contract issued with advance procurement funds prior to definitization, follow the procedures at </w:t>
      </w:r>
      <w:hyperlink r:id="rId49" w:anchor="DFARS-SUBPART_217.74" w:history="1">
        <w:r w:rsidR="00CE1083" w:rsidRPr="00CE1083">
          <w:rPr>
            <w:rStyle w:val="Hyperlink"/>
          </w:rPr>
          <w:t>DFARS 217.74</w:t>
        </w:r>
      </w:hyperlink>
      <w:r w:rsidR="003124D4" w:rsidRPr="00CE1083">
        <w:rPr>
          <w:rStyle w:val="Hyperlink"/>
          <w:u w:val="none"/>
        </w:rPr>
        <w:t>.</w:t>
      </w:r>
    </w:p>
    <w:p w14:paraId="1DCDF9CD" w14:textId="0CE4A6CC" w:rsidR="00275CB0" w:rsidRDefault="00F618F6" w:rsidP="008A0956">
      <w:pPr>
        <w:pStyle w:val="List1"/>
      </w:pPr>
      <w:r w:rsidRPr="00306F6F">
        <w:t xml:space="preserve">(b)  </w:t>
      </w:r>
      <w:r w:rsidR="0036640A">
        <w:t xml:space="preserve">When complying </w:t>
      </w:r>
      <w:r w:rsidR="00F41A63" w:rsidRPr="00306F6F">
        <w:t xml:space="preserve">with the requirements described in </w:t>
      </w:r>
      <w:hyperlink r:id="rId50" w:anchor="DFARS-217.7402" w:history="1">
        <w:r w:rsidR="00F41A63" w:rsidRPr="00CE1083">
          <w:rPr>
            <w:rStyle w:val="Hyperlink"/>
          </w:rPr>
          <w:t>DFARS 217.7402</w:t>
        </w:r>
        <w:r w:rsidR="00964F28" w:rsidRPr="00CE1083">
          <w:rPr>
            <w:rStyle w:val="Hyperlink"/>
          </w:rPr>
          <w:t>(b)</w:t>
        </w:r>
      </w:hyperlink>
      <w:r w:rsidR="00F41A63" w:rsidRPr="00306F6F">
        <w:t xml:space="preserve">, SCOs must provide </w:t>
      </w:r>
      <w:r w:rsidR="00851D87">
        <w:t xml:space="preserve">a </w:t>
      </w:r>
      <w:r w:rsidR="007020B4" w:rsidRPr="00306F6F">
        <w:t>courtesy copy</w:t>
      </w:r>
      <w:r w:rsidR="00F41A63" w:rsidRPr="00306F6F">
        <w:t xml:space="preserve"> to </w:t>
      </w:r>
      <w:hyperlink r:id="rId51" w:history="1">
        <w:r w:rsidR="002A15A7" w:rsidRPr="00C747AC">
          <w:rPr>
            <w:rStyle w:val="Hyperlink"/>
          </w:rPr>
          <w:t>SAF/AQC</w:t>
        </w:r>
      </w:hyperlink>
      <w:r w:rsidR="0036640A" w:rsidRPr="00C3185B">
        <w:t>.</w:t>
      </w:r>
      <w:r w:rsidR="0036640A" w:rsidRPr="00C3185B">
        <w:rPr>
          <w:rStyle w:val="Hyperlink"/>
          <w:u w:val="none"/>
        </w:rPr>
        <w:t xml:space="preserve"> </w:t>
      </w:r>
      <w:r w:rsidR="00F41A63" w:rsidRPr="00C3185B">
        <w:t xml:space="preserve"> </w:t>
      </w:r>
      <w:r w:rsidR="007020B4" w:rsidRPr="00306F6F">
        <w:t>Maintain proof of submission in the contract file.</w:t>
      </w:r>
      <w:bookmarkStart w:id="76" w:name="_Toc346956464"/>
      <w:bookmarkStart w:id="77" w:name="_Toc350304682"/>
      <w:bookmarkStart w:id="78" w:name="_Toc350304900"/>
      <w:bookmarkStart w:id="79" w:name="_Toc351649495"/>
      <w:bookmarkEnd w:id="71"/>
      <w:bookmarkEnd w:id="72"/>
      <w:bookmarkEnd w:id="73"/>
      <w:bookmarkEnd w:id="74"/>
    </w:p>
    <w:p w14:paraId="369D0D11" w14:textId="77314BC0" w:rsidR="001D17EF" w:rsidRPr="00D44B8E" w:rsidRDefault="001D17EF" w:rsidP="008A0956">
      <w:pPr>
        <w:pStyle w:val="Heading3"/>
        <w:keepNext w:val="0"/>
        <w:keepLines w:val="0"/>
        <w:rPr>
          <w:lang w:val="en"/>
        </w:rPr>
      </w:pPr>
      <w:bookmarkStart w:id="80" w:name="_Toc101342214"/>
      <w:r w:rsidRPr="00D44B8E">
        <w:rPr>
          <w:szCs w:val="24"/>
          <w:lang w:val="en"/>
        </w:rPr>
        <w:t>5317.7404 Limitations</w:t>
      </w:r>
      <w:bookmarkEnd w:id="80"/>
    </w:p>
    <w:p w14:paraId="420B0337" w14:textId="6E76F895" w:rsidR="001D17EF" w:rsidRPr="00D44B8E" w:rsidRDefault="00381C68" w:rsidP="008A0956">
      <w:pPr>
        <w:pStyle w:val="List1"/>
        <w:rPr>
          <w:lang w:val="en"/>
        </w:rPr>
      </w:pPr>
      <w:r>
        <w:rPr>
          <w:szCs w:val="24"/>
          <w:lang w:val="en"/>
        </w:rPr>
        <w:t>(a)(1)(i</w:t>
      </w:r>
      <w:r w:rsidR="001D17EF" w:rsidRPr="00D44B8E">
        <w:rPr>
          <w:szCs w:val="24"/>
          <w:lang w:val="en"/>
        </w:rPr>
        <w:t xml:space="preserve">i) </w:t>
      </w:r>
      <w:r w:rsidR="008A0956">
        <w:rPr>
          <w:szCs w:val="24"/>
          <w:lang w:val="en"/>
        </w:rPr>
        <w:t xml:space="preserve"> </w:t>
      </w:r>
      <w:r w:rsidR="001D17EF" w:rsidRPr="00D44B8E">
        <w:rPr>
          <w:szCs w:val="24"/>
          <w:lang w:val="en"/>
        </w:rPr>
        <w:t xml:space="preserve">See </w:t>
      </w:r>
      <w:r w:rsidR="001D17EF" w:rsidRPr="00CE1083">
        <w:rPr>
          <w:szCs w:val="24"/>
          <w:lang w:val="en"/>
        </w:rPr>
        <w:t>5317.7404-1</w:t>
      </w:r>
      <w:r w:rsidR="001D17EF" w:rsidRPr="00D44B8E">
        <w:rPr>
          <w:szCs w:val="24"/>
          <w:lang w:val="en"/>
        </w:rPr>
        <w:t xml:space="preserve"> </w:t>
      </w:r>
      <w:r w:rsidR="00CE1083">
        <w:rPr>
          <w:szCs w:val="24"/>
          <w:lang w:val="en"/>
        </w:rPr>
        <w:t xml:space="preserve">below </w:t>
      </w:r>
      <w:r w:rsidR="001D17EF" w:rsidRPr="00D44B8E">
        <w:rPr>
          <w:szCs w:val="24"/>
          <w:lang w:val="en"/>
        </w:rPr>
        <w:t>for approval authority to enter into a UCA for a foreign military sale.</w:t>
      </w:r>
    </w:p>
    <w:p w14:paraId="23586AF8" w14:textId="687D46FB" w:rsidR="00275CB0" w:rsidRDefault="001D17EF" w:rsidP="008A0956">
      <w:pPr>
        <w:pStyle w:val="List1"/>
        <w:rPr>
          <w:b/>
        </w:rPr>
      </w:pPr>
      <w:r w:rsidRPr="00D44B8E">
        <w:rPr>
          <w:rFonts w:eastAsia="Calibri"/>
          <w:lang w:val="en"/>
        </w:rPr>
        <w:t xml:space="preserve">(b)(2) See </w:t>
      </w:r>
      <w:hyperlink r:id="rId52" w:anchor="p531774041" w:history="1">
        <w:r w:rsidR="004F14C6" w:rsidRPr="005339B9">
          <w:rPr>
            <w:rStyle w:val="Hyperlink"/>
          </w:rPr>
          <w:t>MP5301.601(a)(i)</w:t>
        </w:r>
      </w:hyperlink>
      <w:r w:rsidRPr="00D44B8E">
        <w:rPr>
          <w:rFonts w:eastAsia="Calibri"/>
          <w:lang w:val="en"/>
        </w:rPr>
        <w:t>.</w:t>
      </w:r>
      <w:bookmarkStart w:id="81" w:name="_Toc38365377"/>
    </w:p>
    <w:p w14:paraId="1AAFB739" w14:textId="77777777" w:rsidR="00275CB0" w:rsidRDefault="00D02EDA" w:rsidP="008A0956">
      <w:pPr>
        <w:pStyle w:val="Heading3"/>
        <w:keepNext w:val="0"/>
        <w:keepLines w:val="0"/>
      </w:pPr>
      <w:bookmarkStart w:id="82" w:name="_Toc101342215"/>
      <w:r>
        <w:t xml:space="preserve">5317.7404-1  </w:t>
      </w:r>
      <w:r w:rsidR="00575867">
        <w:t xml:space="preserve"> </w:t>
      </w:r>
      <w:r>
        <w:t>Authorization</w:t>
      </w:r>
      <w:bookmarkEnd w:id="76"/>
      <w:bookmarkEnd w:id="77"/>
      <w:bookmarkEnd w:id="78"/>
      <w:bookmarkEnd w:id="79"/>
      <w:bookmarkEnd w:id="81"/>
      <w:bookmarkEnd w:id="82"/>
    </w:p>
    <w:p w14:paraId="787B739A" w14:textId="3A20857A" w:rsidR="00275CB0" w:rsidRDefault="005339B9" w:rsidP="008A0956">
      <w:r>
        <w:t xml:space="preserve">See </w:t>
      </w:r>
      <w:hyperlink r:id="rId53" w:anchor="p531774041" w:history="1">
        <w:r w:rsidRPr="005339B9">
          <w:rPr>
            <w:rStyle w:val="Hyperlink"/>
          </w:rPr>
          <w:t>MP5301.601(a)(i)</w:t>
        </w:r>
      </w:hyperlink>
      <w:r>
        <w:t>.</w:t>
      </w:r>
      <w:r w:rsidR="000C196F">
        <w:t xml:space="preserve">  See the tailorable </w:t>
      </w:r>
      <w:hyperlink r:id="rId54" w:history="1">
        <w:r w:rsidR="000C196F" w:rsidRPr="003F0EE1">
          <w:rPr>
            <w:rStyle w:val="Hyperlink"/>
          </w:rPr>
          <w:t>Request for Authority to Issue a UCA</w:t>
        </w:r>
      </w:hyperlink>
      <w:r w:rsidR="000C196F">
        <w:t xml:space="preserve"> template.</w:t>
      </w:r>
      <w:bookmarkStart w:id="83" w:name="_Toc346956465"/>
      <w:bookmarkStart w:id="84" w:name="_Toc350304683"/>
      <w:bookmarkStart w:id="85" w:name="_Toc350304901"/>
      <w:bookmarkStart w:id="86" w:name="_Toc351649496"/>
    </w:p>
    <w:p w14:paraId="50EBB14B" w14:textId="77777777" w:rsidR="00275CB0" w:rsidRDefault="00D02EDA" w:rsidP="008A0956">
      <w:pPr>
        <w:pStyle w:val="Heading3"/>
        <w:keepNext w:val="0"/>
        <w:keepLines w:val="0"/>
      </w:pPr>
      <w:bookmarkStart w:id="87" w:name="_Toc38365378"/>
      <w:bookmarkStart w:id="88" w:name="_Toc101342216"/>
      <w:r>
        <w:t xml:space="preserve">5317.7404-3  </w:t>
      </w:r>
      <w:r w:rsidR="00575867">
        <w:t xml:space="preserve"> </w:t>
      </w:r>
      <w:r>
        <w:t xml:space="preserve">Definitization </w:t>
      </w:r>
      <w:r w:rsidR="00575867">
        <w:t>S</w:t>
      </w:r>
      <w:r>
        <w:t>chedule</w:t>
      </w:r>
      <w:bookmarkEnd w:id="83"/>
      <w:bookmarkEnd w:id="84"/>
      <w:bookmarkEnd w:id="85"/>
      <w:bookmarkEnd w:id="86"/>
      <w:bookmarkEnd w:id="87"/>
      <w:bookmarkEnd w:id="88"/>
    </w:p>
    <w:p w14:paraId="30AE5485" w14:textId="1C4F8EA2" w:rsidR="00275CB0" w:rsidRDefault="001D17EF" w:rsidP="008A0956">
      <w:pPr>
        <w:pStyle w:val="List1"/>
        <w:rPr>
          <w:lang w:val="en"/>
        </w:rPr>
      </w:pPr>
      <w:r>
        <w:rPr>
          <w:lang w:val="en"/>
        </w:rPr>
        <w:t xml:space="preserve">(a)(1) See </w:t>
      </w:r>
      <w:hyperlink r:id="rId55" w:anchor="p531774041" w:history="1">
        <w:r w:rsidR="004F14C6" w:rsidRPr="005339B9">
          <w:rPr>
            <w:rStyle w:val="Hyperlink"/>
          </w:rPr>
          <w:t>MP5301.601(a)(i)</w:t>
        </w:r>
      </w:hyperlink>
      <w:r>
        <w:rPr>
          <w:lang w:val="en"/>
        </w:rPr>
        <w:t>.</w:t>
      </w:r>
    </w:p>
    <w:p w14:paraId="41D36B0B" w14:textId="77777777" w:rsidR="00275CB0" w:rsidRDefault="007C0565" w:rsidP="008A0956">
      <w:pPr>
        <w:pStyle w:val="Heading3"/>
        <w:keepNext w:val="0"/>
        <w:keepLines w:val="0"/>
      </w:pPr>
      <w:bookmarkStart w:id="89" w:name="_Toc38365379"/>
      <w:bookmarkStart w:id="90" w:name="_Toc101342217"/>
      <w:r>
        <w:rPr>
          <w:bCs/>
        </w:rPr>
        <w:t xml:space="preserve">5317.7404-5 </w:t>
      </w:r>
      <w:r w:rsidR="00A1006C">
        <w:rPr>
          <w:bCs/>
        </w:rPr>
        <w:t xml:space="preserve">  Exceptions</w:t>
      </w:r>
      <w:bookmarkEnd w:id="89"/>
      <w:bookmarkEnd w:id="90"/>
    </w:p>
    <w:p w14:paraId="3C644810" w14:textId="055690A4" w:rsidR="00275CB0" w:rsidRDefault="00D41AAC" w:rsidP="008A0956">
      <w:pPr>
        <w:autoSpaceDE w:val="0"/>
        <w:autoSpaceDN w:val="0"/>
        <w:adjustRightInd w:val="0"/>
        <w:spacing w:before="0" w:after="0"/>
      </w:pPr>
      <w:r>
        <w:t xml:space="preserve">(b)  </w:t>
      </w:r>
      <w:bookmarkStart w:id="91" w:name="_Toc38365380"/>
      <w:r w:rsidR="000F30D2" w:rsidRPr="000F30D2">
        <w:rPr>
          <w:color w:val="000000"/>
          <w:szCs w:val="24"/>
        </w:rPr>
        <w:t xml:space="preserve"> </w:t>
      </w:r>
      <w:r w:rsidR="000F30D2">
        <w:rPr>
          <w:color w:val="000000"/>
          <w:szCs w:val="24"/>
        </w:rPr>
        <w:t xml:space="preserve">See </w:t>
      </w:r>
      <w:hyperlink r:id="rId56" w:history="1">
        <w:r w:rsidR="009B7A24" w:rsidRPr="009B7A24">
          <w:rPr>
            <w:rStyle w:val="Hyperlink"/>
          </w:rPr>
          <w:t>MP5301.601-90</w:t>
        </w:r>
      </w:hyperlink>
      <w:r w:rsidR="000F30D2">
        <w:rPr>
          <w:color w:val="000000"/>
          <w:szCs w:val="24"/>
        </w:rPr>
        <w:t xml:space="preserve">. </w:t>
      </w:r>
      <w:r w:rsidR="001D02DF">
        <w:rPr>
          <w:color w:val="000000"/>
          <w:szCs w:val="24"/>
        </w:rPr>
        <w:t xml:space="preserve"> </w:t>
      </w:r>
      <w:r w:rsidR="000F30D2">
        <w:rPr>
          <w:color w:val="000000"/>
          <w:szCs w:val="24"/>
        </w:rPr>
        <w:t xml:space="preserve">Submit requests for waivers through the SCO to </w:t>
      </w:r>
      <w:hyperlink r:id="rId57" w:history="1">
        <w:r w:rsidR="000F30D2" w:rsidRPr="001D02DF">
          <w:rPr>
            <w:rStyle w:val="Hyperlink"/>
            <w:szCs w:val="24"/>
          </w:rPr>
          <w:t>SAF/AQC</w:t>
        </w:r>
      </w:hyperlink>
      <w:r w:rsidR="000F30D2">
        <w:rPr>
          <w:color w:val="0000FF"/>
          <w:szCs w:val="24"/>
        </w:rPr>
        <w:t xml:space="preserve"> </w:t>
      </w:r>
      <w:r w:rsidR="000F30D2">
        <w:rPr>
          <w:color w:val="000000"/>
          <w:szCs w:val="24"/>
        </w:rPr>
        <w:t>for approval.</w:t>
      </w:r>
    </w:p>
    <w:p w14:paraId="29CB84D8" w14:textId="77777777" w:rsidR="00275CB0" w:rsidRDefault="00640955" w:rsidP="008A0956">
      <w:pPr>
        <w:pStyle w:val="Heading3"/>
        <w:keepNext w:val="0"/>
        <w:keepLines w:val="0"/>
      </w:pPr>
      <w:bookmarkStart w:id="92" w:name="_Toc101342218"/>
      <w:r w:rsidRPr="00384F65">
        <w:rPr>
          <w:bCs/>
        </w:rPr>
        <w:t xml:space="preserve">5317.7405 </w:t>
      </w:r>
      <w:r w:rsidR="00384F65">
        <w:rPr>
          <w:bCs/>
        </w:rPr>
        <w:t xml:space="preserve">  </w:t>
      </w:r>
      <w:r w:rsidRPr="00384F65">
        <w:rPr>
          <w:bCs/>
        </w:rPr>
        <w:t>Plans and Reports</w:t>
      </w:r>
      <w:bookmarkEnd w:id="91"/>
      <w:bookmarkEnd w:id="92"/>
    </w:p>
    <w:p w14:paraId="72A78D6E" w14:textId="3E8D58DE" w:rsidR="00275CB0" w:rsidRDefault="00F41A63" w:rsidP="008A0956">
      <w:pPr>
        <w:widowControl w:val="0"/>
        <w:spacing w:after="0"/>
      </w:pPr>
      <w:r w:rsidRPr="00F41A63">
        <w:t xml:space="preserve">To comply with the </w:t>
      </w:r>
      <w:r w:rsidR="003F11AF">
        <w:t>Consolidated UCA Management Plan and S</w:t>
      </w:r>
      <w:r w:rsidRPr="00F41A63">
        <w:t xml:space="preserve">emi-annual </w:t>
      </w:r>
      <w:r w:rsidR="003F11AF">
        <w:t xml:space="preserve">Consolidated </w:t>
      </w:r>
      <w:r w:rsidRPr="00F41A63">
        <w:t xml:space="preserve">UCA </w:t>
      </w:r>
      <w:r w:rsidR="003F11AF">
        <w:lastRenderedPageBreak/>
        <w:t xml:space="preserve">Management Report </w:t>
      </w:r>
      <w:r w:rsidRPr="00F41A63">
        <w:t xml:space="preserve">requirements described in </w:t>
      </w:r>
      <w:hyperlink r:id="rId58" w:anchor="DFARS-217.7405" w:history="1">
        <w:r w:rsidRPr="00303ED5">
          <w:rPr>
            <w:rStyle w:val="Hyperlink"/>
          </w:rPr>
          <w:t>DFARS 217.7405</w:t>
        </w:r>
      </w:hyperlink>
      <w:r w:rsidRPr="00F41A63">
        <w:t xml:space="preserve">, </w:t>
      </w:r>
      <w:r w:rsidR="003F11AF">
        <w:t xml:space="preserve">SCOs are required to ensure UCAs with a value equal to or exceeding $5 million are input/updated in the </w:t>
      </w:r>
      <w:hyperlink r:id="rId59" w:history="1">
        <w:r w:rsidR="003F11AF" w:rsidRPr="003E36E3">
          <w:rPr>
            <w:rStyle w:val="Hyperlink"/>
          </w:rPr>
          <w:t>UCA Reporting Tool</w:t>
        </w:r>
      </w:hyperlink>
      <w:r w:rsidR="003F11AF">
        <w:t xml:space="preserve"> on a semi-annual basis </w:t>
      </w:r>
      <w:r w:rsidR="00E95683">
        <w:t xml:space="preserve">no later than </w:t>
      </w:r>
      <w:r w:rsidR="003F11AF">
        <w:t>April</w:t>
      </w:r>
      <w:r w:rsidRPr="00F41A63">
        <w:t xml:space="preserve"> 10</w:t>
      </w:r>
      <w:r w:rsidRPr="00F41A63">
        <w:rPr>
          <w:vertAlign w:val="superscript"/>
        </w:rPr>
        <w:t>th</w:t>
      </w:r>
      <w:r w:rsidRPr="00F41A63">
        <w:t xml:space="preserve"> </w:t>
      </w:r>
      <w:r w:rsidR="003F11AF">
        <w:t>and October 10</w:t>
      </w:r>
      <w:r w:rsidR="003F11AF" w:rsidRPr="003F11AF">
        <w:rPr>
          <w:vertAlign w:val="superscript"/>
        </w:rPr>
        <w:t>th</w:t>
      </w:r>
      <w:r w:rsidR="003F11AF">
        <w:t xml:space="preserve"> </w:t>
      </w:r>
      <w:r w:rsidRPr="00F41A63">
        <w:t xml:space="preserve">of each </w:t>
      </w:r>
      <w:r w:rsidR="003F11AF">
        <w:t>year</w:t>
      </w:r>
      <w:r w:rsidRPr="00F41A63">
        <w:t xml:space="preserve">.  </w:t>
      </w:r>
      <w:r w:rsidR="002B3FFC">
        <w:t xml:space="preserve">For any reportable UCA that falls 30 days behind its schedule, update status in the reporting tool to identify actions taken to get back on schedule.  </w:t>
      </w:r>
      <w:r w:rsidR="003F11AF">
        <w:t xml:space="preserve">In addition, the SCO shall ensure a copy of the record of weighted guidelines, or alternative documentation, for each definitized UCA with a value equal to or exceeding $100 million, as described in </w:t>
      </w:r>
      <w:hyperlink r:id="rId60" w:anchor="DFARS-217.7405" w:history="1">
        <w:r w:rsidR="003F11AF" w:rsidRPr="00303ED5">
          <w:rPr>
            <w:rStyle w:val="Hyperlink"/>
          </w:rPr>
          <w:t>DFARS PGI 217.7405(1)</w:t>
        </w:r>
      </w:hyperlink>
      <w:r w:rsidR="003F11AF">
        <w:t xml:space="preserve">, is </w:t>
      </w:r>
      <w:r w:rsidR="00BF3E97">
        <w:t>included</w:t>
      </w:r>
      <w:r w:rsidR="003F11AF">
        <w:t xml:space="preserve"> </w:t>
      </w:r>
      <w:r w:rsidR="00D019B4">
        <w:t>with the semi-annual reporting</w:t>
      </w:r>
      <w:r w:rsidR="003F11AF">
        <w:t xml:space="preserve">.  Special access program offices will provide the information directly to the DAS(C)/ADAS(C), as appropriate.  </w:t>
      </w:r>
      <w:bookmarkStart w:id="93" w:name="_Toc38365381"/>
    </w:p>
    <w:p w14:paraId="28B29138" w14:textId="77777777" w:rsidR="00275CB0" w:rsidRDefault="00575867" w:rsidP="008A0956">
      <w:pPr>
        <w:pStyle w:val="Heading3"/>
        <w:keepNext w:val="0"/>
        <w:keepLines w:val="0"/>
      </w:pPr>
      <w:bookmarkStart w:id="94" w:name="_Toc101342219"/>
      <w:r>
        <w:t xml:space="preserve">5317.7406  </w:t>
      </w:r>
      <w:r w:rsidR="00DF69B6">
        <w:t xml:space="preserve"> </w:t>
      </w:r>
      <w:r>
        <w:t xml:space="preserve">Contract </w:t>
      </w:r>
      <w:r w:rsidR="00DF69B6">
        <w:t>C</w:t>
      </w:r>
      <w:r>
        <w:t>lauses</w:t>
      </w:r>
      <w:bookmarkEnd w:id="93"/>
      <w:bookmarkEnd w:id="94"/>
    </w:p>
    <w:p w14:paraId="5C679152" w14:textId="7D88BF42" w:rsidR="00275CB0" w:rsidRDefault="00D02EDA" w:rsidP="008A0956">
      <w:pPr>
        <w:spacing w:after="0"/>
      </w:pPr>
      <w:r>
        <w:t xml:space="preserve">Contracting officers </w:t>
      </w:r>
      <w:r w:rsidR="008B219B">
        <w:t xml:space="preserve">must </w:t>
      </w:r>
      <w:r>
        <w:t xml:space="preserve">insert the clause at </w:t>
      </w:r>
      <w:hyperlink r:id="rId61" w:anchor="p53522179000" w:history="1">
        <w:r w:rsidR="00863318">
          <w:rPr>
            <w:rStyle w:val="Hyperlink"/>
          </w:rPr>
          <w:t>AFFARS 5352.217-9000</w:t>
        </w:r>
      </w:hyperlink>
      <w:r>
        <w:t xml:space="preserve">, </w:t>
      </w:r>
      <w:r w:rsidRPr="005339B9">
        <w:rPr>
          <w:i/>
        </w:rPr>
        <w:t>Long Lead Limitation of Government Liability</w:t>
      </w:r>
      <w:r>
        <w:t>, in all long-lead procurement solicitations and contracts initiated with advance procurement funds.</w:t>
      </w:r>
      <w:bookmarkStart w:id="95" w:name="_Toc38365382"/>
    </w:p>
    <w:p w14:paraId="48BAF2A0" w14:textId="77777777" w:rsidR="00275CB0" w:rsidRDefault="00AF10F6" w:rsidP="008A0956">
      <w:pPr>
        <w:pStyle w:val="Heading2"/>
        <w:keepNext w:val="0"/>
        <w:keepLines w:val="0"/>
      </w:pPr>
      <w:bookmarkStart w:id="96" w:name="_Toc101342220"/>
      <w:r>
        <w:t>SUBPART 5317.75 — ACQUISITION OF REPLENISHMENT PARTS</w:t>
      </w:r>
      <w:bookmarkEnd w:id="95"/>
      <w:bookmarkEnd w:id="96"/>
      <w:r>
        <w:t xml:space="preserve"> </w:t>
      </w:r>
      <w:bookmarkStart w:id="97" w:name="_Toc38365383"/>
    </w:p>
    <w:p w14:paraId="03069BEC" w14:textId="77777777" w:rsidR="00275CB0" w:rsidRDefault="00AF10F6" w:rsidP="008A0956">
      <w:pPr>
        <w:pStyle w:val="Heading3"/>
        <w:keepNext w:val="0"/>
        <w:keepLines w:val="0"/>
      </w:pPr>
      <w:bookmarkStart w:id="98" w:name="_Toc101342221"/>
      <w:r>
        <w:t>5317.7502   General</w:t>
      </w:r>
      <w:bookmarkEnd w:id="97"/>
      <w:bookmarkEnd w:id="98"/>
    </w:p>
    <w:p w14:paraId="08934349" w14:textId="77777777" w:rsidR="00275CB0" w:rsidRDefault="00FB5427" w:rsidP="008A0956">
      <w:pPr>
        <w:pStyle w:val="Heading3"/>
        <w:keepNext w:val="0"/>
        <w:keepLines w:val="0"/>
      </w:pPr>
      <w:bookmarkStart w:id="99" w:name="_Toc38365384"/>
      <w:bookmarkStart w:id="100" w:name="_Toc101342222"/>
      <w:r>
        <w:t xml:space="preserve">5317.7504  </w:t>
      </w:r>
      <w:r w:rsidR="005339B9">
        <w:t xml:space="preserve"> </w:t>
      </w:r>
      <w:r>
        <w:t>Acquisition of Parts When Data is Not Available</w:t>
      </w:r>
      <w:bookmarkEnd w:id="99"/>
      <w:bookmarkEnd w:id="100"/>
    </w:p>
    <w:p w14:paraId="238E6B98" w14:textId="7E6F5601" w:rsidR="00275CB0" w:rsidRDefault="00FB5427" w:rsidP="008A0956">
      <w:pPr>
        <w:pStyle w:val="List2"/>
        <w:keepNext w:val="0"/>
        <w:keepLines w:val="0"/>
      </w:pPr>
      <w:r w:rsidRPr="00D21BB6">
        <w:t xml:space="preserve">(4)(ii) </w:t>
      </w:r>
      <w:r>
        <w:t xml:space="preserve">See </w:t>
      </w:r>
      <w:hyperlink r:id="rId62" w:anchor="p531775044ii" w:history="1">
        <w:r w:rsidRPr="005339B9">
          <w:rPr>
            <w:rStyle w:val="Hyperlink"/>
          </w:rPr>
          <w:t>MP5301.601(a)(i)</w:t>
        </w:r>
      </w:hyperlink>
      <w:r>
        <w:t>.</w:t>
      </w:r>
      <w:bookmarkStart w:id="101" w:name="_Toc38365385"/>
    </w:p>
    <w:p w14:paraId="62E38DDE" w14:textId="77777777" w:rsidR="00275CB0" w:rsidRDefault="00FA0923" w:rsidP="008A0956">
      <w:pPr>
        <w:pStyle w:val="Heading3"/>
        <w:keepNext w:val="0"/>
        <w:keepLines w:val="0"/>
      </w:pPr>
      <w:bookmarkStart w:id="102" w:name="_Toc101342223"/>
      <w:r>
        <w:t>5317.7505</w:t>
      </w:r>
      <w:r w:rsidR="00084F86">
        <w:t xml:space="preserve"> </w:t>
      </w:r>
      <w:r>
        <w:t xml:space="preserve">  Limitations on Price Increases</w:t>
      </w:r>
      <w:bookmarkEnd w:id="101"/>
      <w:bookmarkEnd w:id="102"/>
    </w:p>
    <w:p w14:paraId="547BB9B9" w14:textId="4D3BB125" w:rsidR="00275CB0" w:rsidRDefault="00FA0923" w:rsidP="008A0956">
      <w:pPr>
        <w:pStyle w:val="List1"/>
      </w:pPr>
      <w:r w:rsidRPr="00084F86">
        <w:t>(b)</w:t>
      </w:r>
      <w:r>
        <w:t xml:space="preserve">  </w:t>
      </w:r>
      <w:r w:rsidR="003F6634">
        <w:t xml:space="preserve">See </w:t>
      </w:r>
      <w:hyperlink r:id="rId63" w:history="1">
        <w:r w:rsidR="00084F86">
          <w:rPr>
            <w:rStyle w:val="Hyperlink"/>
          </w:rPr>
          <w:t>MP5301.601(a)(i)</w:t>
        </w:r>
      </w:hyperlink>
      <w:r w:rsidR="00084F86">
        <w:t>.</w:t>
      </w:r>
    </w:p>
    <w:p w14:paraId="74C2FB26" w14:textId="75BEE68D" w:rsidR="009F749C" w:rsidRDefault="009F749C" w:rsidP="009F749C">
      <w:pPr>
        <w:pStyle w:val="List1"/>
        <w:ind w:left="0"/>
      </w:pPr>
    </w:p>
    <w:sectPr w:rsidR="009F749C" w:rsidSect="00DE23CE">
      <w:headerReference w:type="even" r:id="rId64"/>
      <w:headerReference w:type="default" r:id="rId65"/>
      <w:footerReference w:type="even" r:id="rId66"/>
      <w:footerReference w:type="default" r:id="rId67"/>
      <w:pgSz w:w="12240" w:h="15840" w:code="1"/>
      <w:pgMar w:top="1440" w:right="1440" w:bottom="1440" w:left="1440" w:header="432" w:footer="432" w:gutter="0"/>
      <w:cols w:space="43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0EF1E" w14:textId="77777777" w:rsidR="009B7A24" w:rsidRDefault="009B7A24">
      <w:r>
        <w:separator/>
      </w:r>
    </w:p>
  </w:endnote>
  <w:endnote w:type="continuationSeparator" w:id="0">
    <w:p w14:paraId="4604C355" w14:textId="77777777" w:rsidR="009B7A24" w:rsidRDefault="009B7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219A0" w14:textId="77777777" w:rsidR="009B7A24" w:rsidRDefault="009B7A24">
    <w:pPr>
      <w:ind w:right="360" w:firstLine="360"/>
    </w:pPr>
    <w:r>
      <w:rPr>
        <w:noProof/>
      </w:rPr>
      <mc:AlternateContent>
        <mc:Choice Requires="wps">
          <w:drawing>
            <wp:anchor distT="0" distB="0" distL="114300" distR="114300" simplePos="0" relativeHeight="251657728" behindDoc="0" locked="0" layoutInCell="0" allowOverlap="1" wp14:anchorId="452AE97A" wp14:editId="1A4BD6F9">
              <wp:simplePos x="0" y="0"/>
              <wp:positionH relativeFrom="column">
                <wp:posOffset>6489700</wp:posOffset>
              </wp:positionH>
              <wp:positionV relativeFrom="paragraph">
                <wp:posOffset>-73660</wp:posOffset>
              </wp:positionV>
              <wp:extent cx="140335" cy="407035"/>
              <wp:effectExtent l="3175" t="254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407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82C647" w14:textId="77777777" w:rsidR="009B7A24" w:rsidRDefault="009B7A24"/>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AE97A" id="Rectangle 1" o:spid="_x0000_s1026" style="position:absolute;left:0;text-align:left;margin-left:511pt;margin-top:-5.8pt;width:11.05pt;height:32.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" o:allowincell="f" stroked="f">
              <v:textbox inset="1pt,1pt,1pt,1pt">
                <w:txbxContent>
                  <w:p w14:paraId="6A82C647" w14:textId="77777777" w:rsidR="009B7A24" w:rsidRDefault="009B7A24"/>
                </w:txbxContent>
              </v:textbox>
            </v:rect>
          </w:pict>
        </mc:Fallback>
      </mc:AlternateContent>
    </w:r>
    <w:r>
      <w:t>17-20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1E251" w14:textId="7FA388A3" w:rsidR="009B7A24" w:rsidRDefault="009B7A24" w:rsidP="00DE23CE">
    <w:pPr>
      <w:pStyle w:val="Footer"/>
      <w:pBdr>
        <w:top w:val="single" w:sz="4" w:space="1" w:color="auto"/>
      </w:pBdr>
      <w:tabs>
        <w:tab w:val="clear" w:pos="4320"/>
        <w:tab w:val="clear" w:pos="8640"/>
        <w:tab w:val="clear" w:pos="10296"/>
        <w:tab w:val="right" w:pos="9360"/>
      </w:tabs>
      <w:spacing w:before="0" w:after="0"/>
    </w:pPr>
    <w:r>
      <w:t>2019 Edition</w:t>
    </w:r>
    <w:r>
      <w:tab/>
      <w:t>5317-</w:t>
    </w:r>
    <w:r>
      <w:rPr>
        <w:rStyle w:val="PageNumber"/>
      </w:rPr>
      <w:fldChar w:fldCharType="begin"/>
    </w:r>
    <w:r>
      <w:rPr>
        <w:rStyle w:val="PageNumber"/>
      </w:rPr>
      <w:instrText xml:space="preserve"> PAGE </w:instrText>
    </w:r>
    <w:r>
      <w:rPr>
        <w:rStyle w:val="PageNumber"/>
      </w:rPr>
      <w:fldChar w:fldCharType="separate"/>
    </w:r>
    <w:r w:rsidR="007C3191">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4251" w14:textId="77777777" w:rsidR="009B7A24" w:rsidRDefault="009B7A24">
      <w:r>
        <w:separator/>
      </w:r>
    </w:p>
  </w:footnote>
  <w:footnote w:type="continuationSeparator" w:id="0">
    <w:p w14:paraId="696E3DE4" w14:textId="77777777" w:rsidR="009B7A24" w:rsidRDefault="009B7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4CF92" w14:textId="77777777" w:rsidR="009B7A24" w:rsidRDefault="009B7A24">
    <w:pPr>
      <w:spacing w:before="120"/>
      <w:rPr>
        <w:b/>
      </w:rPr>
    </w:pPr>
    <w:r>
      <w:t xml:space="preserve">AIR FORCE FAR SUPPLEMENT          </w:t>
    </w:r>
  </w:p>
  <w:p w14:paraId="525BD800" w14:textId="77777777" w:rsidR="009B7A24" w:rsidRDefault="009B7A24">
    <w:pPr>
      <w:pBdr>
        <w:bottom w:val="single" w:sz="6" w:space="1" w:color="auto"/>
      </w:pBdr>
      <w:spacing w:before="120"/>
    </w:pPr>
    <w:r>
      <w:t>PART 5317—SPECIAL CONTRACTING METHODS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A775" w14:textId="77777777" w:rsidR="009B7A24" w:rsidRDefault="009B7A24" w:rsidP="003448A4">
    <w:pPr>
      <w:pStyle w:val="Heading4"/>
    </w:pPr>
    <w:bookmarkStart w:id="103" w:name="_ig5317504"/>
    <w:bookmarkEnd w:id="103"/>
    <w:r>
      <w:t>AIR FORCE FAR SUPPLEMENT</w:t>
    </w:r>
  </w:p>
  <w:p w14:paraId="1D382DCA" w14:textId="77777777" w:rsidR="009B7A24" w:rsidRPr="00DE23CE" w:rsidRDefault="009B7A24" w:rsidP="003448A4">
    <w:pPr>
      <w:pBdr>
        <w:bottom w:val="single" w:sz="6" w:space="1" w:color="auto"/>
      </w:pBdr>
      <w:spacing w:after="0"/>
      <w:rPr>
        <w:szCs w:val="24"/>
      </w:rPr>
    </w:pPr>
    <w:r w:rsidRPr="00DE23CE">
      <w:rPr>
        <w:szCs w:val="24"/>
      </w:rPr>
      <w:t>PART 5317 — Special Contracting Methods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85182A"/>
    <w:multiLevelType w:val="hybridMultilevel"/>
    <w:tmpl w:val="FD6CCA0A"/>
    <w:lvl w:ilvl="0" w:tplc="9CF8741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93C5381"/>
    <w:multiLevelType w:val="multilevel"/>
    <w:tmpl w:val="603A2EAC"/>
    <w:lvl w:ilvl="0">
      <w:start w:val="5317"/>
      <w:numFmt w:val="decimal"/>
      <w:lvlText w:val="%1"/>
      <w:lvlJc w:val="left"/>
      <w:pPr>
        <w:tabs>
          <w:tab w:val="num" w:pos="1020"/>
        </w:tabs>
        <w:ind w:left="1020" w:hanging="1020"/>
      </w:pPr>
      <w:rPr>
        <w:rFonts w:hint="default"/>
      </w:rPr>
    </w:lvl>
    <w:lvl w:ilvl="1">
      <w:start w:val="103"/>
      <w:numFmt w:val="decimal"/>
      <w:lvlText w:val="%1.%2"/>
      <w:lvlJc w:val="left"/>
      <w:pPr>
        <w:tabs>
          <w:tab w:val="num" w:pos="1020"/>
        </w:tabs>
        <w:ind w:left="1020" w:hanging="1020"/>
      </w:pPr>
      <w:rPr>
        <w:rFonts w:hint="default"/>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490409712">
    <w:abstractNumId w:val="1"/>
  </w:num>
  <w:num w:numId="2" w16cid:durableId="59436676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ISANT, KATHERINE E NH-04 USAF HAF SAF/AQCP">
    <w15:presenceInfo w15:providerId="AD" w15:userId="S-1-5-21-1271409858-1095883707-2794662393-1121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6E7"/>
    <w:rsid w:val="00002158"/>
    <w:rsid w:val="000037C4"/>
    <w:rsid w:val="0000749D"/>
    <w:rsid w:val="00010282"/>
    <w:rsid w:val="0001728C"/>
    <w:rsid w:val="00023136"/>
    <w:rsid w:val="00023AB3"/>
    <w:rsid w:val="000262B6"/>
    <w:rsid w:val="00035007"/>
    <w:rsid w:val="000355B1"/>
    <w:rsid w:val="00043643"/>
    <w:rsid w:val="0004494C"/>
    <w:rsid w:val="0004676E"/>
    <w:rsid w:val="0004777C"/>
    <w:rsid w:val="000506D2"/>
    <w:rsid w:val="00054BEC"/>
    <w:rsid w:val="00055CF5"/>
    <w:rsid w:val="000601A3"/>
    <w:rsid w:val="00060889"/>
    <w:rsid w:val="000646E4"/>
    <w:rsid w:val="000702D3"/>
    <w:rsid w:val="00084F86"/>
    <w:rsid w:val="00094072"/>
    <w:rsid w:val="00097243"/>
    <w:rsid w:val="000A5913"/>
    <w:rsid w:val="000A5F59"/>
    <w:rsid w:val="000A7993"/>
    <w:rsid w:val="000B0576"/>
    <w:rsid w:val="000B0B05"/>
    <w:rsid w:val="000C196F"/>
    <w:rsid w:val="000C4CAE"/>
    <w:rsid w:val="000D306A"/>
    <w:rsid w:val="000D41BC"/>
    <w:rsid w:val="000D493E"/>
    <w:rsid w:val="000D63C8"/>
    <w:rsid w:val="000D6951"/>
    <w:rsid w:val="000D6E44"/>
    <w:rsid w:val="000E2BD0"/>
    <w:rsid w:val="000E2E5E"/>
    <w:rsid w:val="000E7936"/>
    <w:rsid w:val="000F30D2"/>
    <w:rsid w:val="000F534D"/>
    <w:rsid w:val="001019D8"/>
    <w:rsid w:val="00107FF0"/>
    <w:rsid w:val="00115EF5"/>
    <w:rsid w:val="0012104B"/>
    <w:rsid w:val="00122739"/>
    <w:rsid w:val="001235B7"/>
    <w:rsid w:val="001243BE"/>
    <w:rsid w:val="001314F1"/>
    <w:rsid w:val="0013232A"/>
    <w:rsid w:val="00132CD9"/>
    <w:rsid w:val="00134391"/>
    <w:rsid w:val="00140D28"/>
    <w:rsid w:val="00162767"/>
    <w:rsid w:val="0016396A"/>
    <w:rsid w:val="00166FA4"/>
    <w:rsid w:val="00167F2D"/>
    <w:rsid w:val="0017795D"/>
    <w:rsid w:val="00182E81"/>
    <w:rsid w:val="00183F67"/>
    <w:rsid w:val="001910E7"/>
    <w:rsid w:val="00195E04"/>
    <w:rsid w:val="001A1524"/>
    <w:rsid w:val="001A20BC"/>
    <w:rsid w:val="001A24C6"/>
    <w:rsid w:val="001B41EF"/>
    <w:rsid w:val="001B5B40"/>
    <w:rsid w:val="001B7BD6"/>
    <w:rsid w:val="001D02DF"/>
    <w:rsid w:val="001D1501"/>
    <w:rsid w:val="001D17EF"/>
    <w:rsid w:val="001D1CF2"/>
    <w:rsid w:val="001D47E3"/>
    <w:rsid w:val="001E117E"/>
    <w:rsid w:val="001E19F8"/>
    <w:rsid w:val="001E74C5"/>
    <w:rsid w:val="001F0221"/>
    <w:rsid w:val="001F2543"/>
    <w:rsid w:val="001F2E2B"/>
    <w:rsid w:val="0021459B"/>
    <w:rsid w:val="002174B9"/>
    <w:rsid w:val="00221A7A"/>
    <w:rsid w:val="00223E57"/>
    <w:rsid w:val="0022557B"/>
    <w:rsid w:val="00234885"/>
    <w:rsid w:val="00240377"/>
    <w:rsid w:val="0024135C"/>
    <w:rsid w:val="00241655"/>
    <w:rsid w:val="00243ED2"/>
    <w:rsid w:val="00244572"/>
    <w:rsid w:val="002455A9"/>
    <w:rsid w:val="00245C85"/>
    <w:rsid w:val="00251697"/>
    <w:rsid w:val="00255018"/>
    <w:rsid w:val="00256F89"/>
    <w:rsid w:val="002624DA"/>
    <w:rsid w:val="0026356A"/>
    <w:rsid w:val="00264BA7"/>
    <w:rsid w:val="00275CB0"/>
    <w:rsid w:val="00285B03"/>
    <w:rsid w:val="0029175D"/>
    <w:rsid w:val="00294216"/>
    <w:rsid w:val="00294EEB"/>
    <w:rsid w:val="002A15A7"/>
    <w:rsid w:val="002A179A"/>
    <w:rsid w:val="002A1EE0"/>
    <w:rsid w:val="002A5F66"/>
    <w:rsid w:val="002A6007"/>
    <w:rsid w:val="002A7F7B"/>
    <w:rsid w:val="002B03A6"/>
    <w:rsid w:val="002B35A1"/>
    <w:rsid w:val="002B3FFC"/>
    <w:rsid w:val="002B4FC4"/>
    <w:rsid w:val="002B715A"/>
    <w:rsid w:val="002C62CD"/>
    <w:rsid w:val="002C68FC"/>
    <w:rsid w:val="002C7FC1"/>
    <w:rsid w:val="002D14D9"/>
    <w:rsid w:val="002D3997"/>
    <w:rsid w:val="002E0631"/>
    <w:rsid w:val="002E23EF"/>
    <w:rsid w:val="002F0BE3"/>
    <w:rsid w:val="002F32C3"/>
    <w:rsid w:val="002F7F86"/>
    <w:rsid w:val="00302774"/>
    <w:rsid w:val="00303ED5"/>
    <w:rsid w:val="003049AC"/>
    <w:rsid w:val="00304E2D"/>
    <w:rsid w:val="00306F6F"/>
    <w:rsid w:val="00307A4A"/>
    <w:rsid w:val="003124D4"/>
    <w:rsid w:val="0032742F"/>
    <w:rsid w:val="00331FCA"/>
    <w:rsid w:val="00333186"/>
    <w:rsid w:val="00334643"/>
    <w:rsid w:val="00337C9F"/>
    <w:rsid w:val="00337E0A"/>
    <w:rsid w:val="00342C96"/>
    <w:rsid w:val="0034446A"/>
    <w:rsid w:val="003448A4"/>
    <w:rsid w:val="00344E7B"/>
    <w:rsid w:val="00346164"/>
    <w:rsid w:val="00347DDB"/>
    <w:rsid w:val="00351879"/>
    <w:rsid w:val="00351D9F"/>
    <w:rsid w:val="00353CDB"/>
    <w:rsid w:val="00365AE2"/>
    <w:rsid w:val="0036640A"/>
    <w:rsid w:val="00366B30"/>
    <w:rsid w:val="00366D6E"/>
    <w:rsid w:val="0037538C"/>
    <w:rsid w:val="00380D65"/>
    <w:rsid w:val="00381C68"/>
    <w:rsid w:val="003845FA"/>
    <w:rsid w:val="00384F65"/>
    <w:rsid w:val="00390062"/>
    <w:rsid w:val="00395B5F"/>
    <w:rsid w:val="003A0172"/>
    <w:rsid w:val="003A197D"/>
    <w:rsid w:val="003A47DC"/>
    <w:rsid w:val="003C42D1"/>
    <w:rsid w:val="003C66A7"/>
    <w:rsid w:val="003D1309"/>
    <w:rsid w:val="003D4A36"/>
    <w:rsid w:val="003E17CF"/>
    <w:rsid w:val="003E1B8C"/>
    <w:rsid w:val="003E36E3"/>
    <w:rsid w:val="003E7497"/>
    <w:rsid w:val="003F0EE1"/>
    <w:rsid w:val="003F11AF"/>
    <w:rsid w:val="003F16DE"/>
    <w:rsid w:val="003F22B6"/>
    <w:rsid w:val="003F2D86"/>
    <w:rsid w:val="003F3BF0"/>
    <w:rsid w:val="003F6634"/>
    <w:rsid w:val="003F68E2"/>
    <w:rsid w:val="004003D3"/>
    <w:rsid w:val="004055E9"/>
    <w:rsid w:val="004106F8"/>
    <w:rsid w:val="00410F93"/>
    <w:rsid w:val="00413581"/>
    <w:rsid w:val="00413EB5"/>
    <w:rsid w:val="00415618"/>
    <w:rsid w:val="00421989"/>
    <w:rsid w:val="00421EAC"/>
    <w:rsid w:val="00424DF2"/>
    <w:rsid w:val="004308DF"/>
    <w:rsid w:val="00431BF1"/>
    <w:rsid w:val="00432546"/>
    <w:rsid w:val="00432979"/>
    <w:rsid w:val="00442B72"/>
    <w:rsid w:val="00454000"/>
    <w:rsid w:val="00455D4F"/>
    <w:rsid w:val="00455ECB"/>
    <w:rsid w:val="00456F56"/>
    <w:rsid w:val="00464112"/>
    <w:rsid w:val="00464F53"/>
    <w:rsid w:val="004654F3"/>
    <w:rsid w:val="00466379"/>
    <w:rsid w:val="00472252"/>
    <w:rsid w:val="00472F19"/>
    <w:rsid w:val="00475B19"/>
    <w:rsid w:val="0047660D"/>
    <w:rsid w:val="004767C1"/>
    <w:rsid w:val="00483766"/>
    <w:rsid w:val="004908DF"/>
    <w:rsid w:val="0049243C"/>
    <w:rsid w:val="004B4502"/>
    <w:rsid w:val="004C59F8"/>
    <w:rsid w:val="004D0D9D"/>
    <w:rsid w:val="004D3AD2"/>
    <w:rsid w:val="004D3D0C"/>
    <w:rsid w:val="004E1F5E"/>
    <w:rsid w:val="004E3F72"/>
    <w:rsid w:val="004E66C3"/>
    <w:rsid w:val="004F14C6"/>
    <w:rsid w:val="00501D75"/>
    <w:rsid w:val="00503527"/>
    <w:rsid w:val="00511622"/>
    <w:rsid w:val="00511738"/>
    <w:rsid w:val="005339B9"/>
    <w:rsid w:val="00542C4B"/>
    <w:rsid w:val="0054717B"/>
    <w:rsid w:val="005504BC"/>
    <w:rsid w:val="00553F9D"/>
    <w:rsid w:val="00556DA7"/>
    <w:rsid w:val="00557A5A"/>
    <w:rsid w:val="005727E9"/>
    <w:rsid w:val="00575867"/>
    <w:rsid w:val="005838D4"/>
    <w:rsid w:val="00583E7E"/>
    <w:rsid w:val="0058740C"/>
    <w:rsid w:val="00593C04"/>
    <w:rsid w:val="00594F33"/>
    <w:rsid w:val="005A6A2D"/>
    <w:rsid w:val="005B004B"/>
    <w:rsid w:val="005B2ED3"/>
    <w:rsid w:val="005B5F3C"/>
    <w:rsid w:val="005D039E"/>
    <w:rsid w:val="005D270D"/>
    <w:rsid w:val="005E0E8B"/>
    <w:rsid w:val="005E4194"/>
    <w:rsid w:val="005F060D"/>
    <w:rsid w:val="005F5F2C"/>
    <w:rsid w:val="005F5F98"/>
    <w:rsid w:val="005F61BA"/>
    <w:rsid w:val="006029BE"/>
    <w:rsid w:val="006033EE"/>
    <w:rsid w:val="00604F23"/>
    <w:rsid w:val="006053C9"/>
    <w:rsid w:val="00607EE8"/>
    <w:rsid w:val="00612B60"/>
    <w:rsid w:val="006137F2"/>
    <w:rsid w:val="00617E73"/>
    <w:rsid w:val="006311C1"/>
    <w:rsid w:val="00632288"/>
    <w:rsid w:val="00640955"/>
    <w:rsid w:val="00645CC0"/>
    <w:rsid w:val="006460D3"/>
    <w:rsid w:val="006516FA"/>
    <w:rsid w:val="00652B37"/>
    <w:rsid w:val="00660C9C"/>
    <w:rsid w:val="0066560C"/>
    <w:rsid w:val="00666472"/>
    <w:rsid w:val="0067073C"/>
    <w:rsid w:val="00675245"/>
    <w:rsid w:val="00675C5F"/>
    <w:rsid w:val="006777DB"/>
    <w:rsid w:val="006843BE"/>
    <w:rsid w:val="00685832"/>
    <w:rsid w:val="00690DDF"/>
    <w:rsid w:val="00692DD7"/>
    <w:rsid w:val="00692E8D"/>
    <w:rsid w:val="00697816"/>
    <w:rsid w:val="006A676E"/>
    <w:rsid w:val="006B1A34"/>
    <w:rsid w:val="006B2ABE"/>
    <w:rsid w:val="006B6D34"/>
    <w:rsid w:val="006C1C4C"/>
    <w:rsid w:val="006D1AD0"/>
    <w:rsid w:val="006D2832"/>
    <w:rsid w:val="006E2248"/>
    <w:rsid w:val="006F1333"/>
    <w:rsid w:val="006F28DD"/>
    <w:rsid w:val="006F437C"/>
    <w:rsid w:val="006F5866"/>
    <w:rsid w:val="006F7437"/>
    <w:rsid w:val="007020B4"/>
    <w:rsid w:val="0070785E"/>
    <w:rsid w:val="00707B0B"/>
    <w:rsid w:val="007109F9"/>
    <w:rsid w:val="00723F0E"/>
    <w:rsid w:val="007253D1"/>
    <w:rsid w:val="00727777"/>
    <w:rsid w:val="00732879"/>
    <w:rsid w:val="00732FF2"/>
    <w:rsid w:val="00734904"/>
    <w:rsid w:val="00736A74"/>
    <w:rsid w:val="00745ED9"/>
    <w:rsid w:val="007462CB"/>
    <w:rsid w:val="00751B51"/>
    <w:rsid w:val="00776C96"/>
    <w:rsid w:val="00783240"/>
    <w:rsid w:val="00795B7D"/>
    <w:rsid w:val="00795CA6"/>
    <w:rsid w:val="007967D5"/>
    <w:rsid w:val="0079690F"/>
    <w:rsid w:val="007A1AB1"/>
    <w:rsid w:val="007A41DB"/>
    <w:rsid w:val="007A6A00"/>
    <w:rsid w:val="007A6CE9"/>
    <w:rsid w:val="007A75F3"/>
    <w:rsid w:val="007C0389"/>
    <w:rsid w:val="007C0454"/>
    <w:rsid w:val="007C0565"/>
    <w:rsid w:val="007C0DBC"/>
    <w:rsid w:val="007C3191"/>
    <w:rsid w:val="007C5177"/>
    <w:rsid w:val="007C67F9"/>
    <w:rsid w:val="007D0119"/>
    <w:rsid w:val="007E7ACA"/>
    <w:rsid w:val="007F40EC"/>
    <w:rsid w:val="007F7D33"/>
    <w:rsid w:val="00811D88"/>
    <w:rsid w:val="00820489"/>
    <w:rsid w:val="008229BC"/>
    <w:rsid w:val="00824195"/>
    <w:rsid w:val="00825C58"/>
    <w:rsid w:val="00837811"/>
    <w:rsid w:val="00840E64"/>
    <w:rsid w:val="00851D87"/>
    <w:rsid w:val="008567D0"/>
    <w:rsid w:val="00860993"/>
    <w:rsid w:val="00863318"/>
    <w:rsid w:val="00867DC6"/>
    <w:rsid w:val="00876D7D"/>
    <w:rsid w:val="00880AFC"/>
    <w:rsid w:val="008827EF"/>
    <w:rsid w:val="0089309C"/>
    <w:rsid w:val="0089575A"/>
    <w:rsid w:val="008A0956"/>
    <w:rsid w:val="008B197C"/>
    <w:rsid w:val="008B219B"/>
    <w:rsid w:val="008B3EEA"/>
    <w:rsid w:val="008B513D"/>
    <w:rsid w:val="008B685C"/>
    <w:rsid w:val="008B713F"/>
    <w:rsid w:val="008C1C9C"/>
    <w:rsid w:val="008C282E"/>
    <w:rsid w:val="008C3406"/>
    <w:rsid w:val="008C5DB3"/>
    <w:rsid w:val="008C6BA7"/>
    <w:rsid w:val="008D5CEC"/>
    <w:rsid w:val="008D6C6F"/>
    <w:rsid w:val="008F6D54"/>
    <w:rsid w:val="008F7FC5"/>
    <w:rsid w:val="009037DC"/>
    <w:rsid w:val="00921930"/>
    <w:rsid w:val="00923F6B"/>
    <w:rsid w:val="00925744"/>
    <w:rsid w:val="009305FC"/>
    <w:rsid w:val="0093153B"/>
    <w:rsid w:val="00932330"/>
    <w:rsid w:val="00932AC8"/>
    <w:rsid w:val="00933346"/>
    <w:rsid w:val="0093715A"/>
    <w:rsid w:val="009374CB"/>
    <w:rsid w:val="009377C1"/>
    <w:rsid w:val="0094277A"/>
    <w:rsid w:val="00943966"/>
    <w:rsid w:val="00953324"/>
    <w:rsid w:val="00953A4D"/>
    <w:rsid w:val="00962D0E"/>
    <w:rsid w:val="00963DCE"/>
    <w:rsid w:val="00964F28"/>
    <w:rsid w:val="00967F83"/>
    <w:rsid w:val="00970E13"/>
    <w:rsid w:val="00971F7A"/>
    <w:rsid w:val="009724A3"/>
    <w:rsid w:val="0097351C"/>
    <w:rsid w:val="0098304D"/>
    <w:rsid w:val="00992889"/>
    <w:rsid w:val="00995837"/>
    <w:rsid w:val="009A090C"/>
    <w:rsid w:val="009A13E3"/>
    <w:rsid w:val="009A280E"/>
    <w:rsid w:val="009B7A24"/>
    <w:rsid w:val="009C393C"/>
    <w:rsid w:val="009C57ED"/>
    <w:rsid w:val="009D2CFA"/>
    <w:rsid w:val="009D566D"/>
    <w:rsid w:val="009D6B4A"/>
    <w:rsid w:val="009D7B9A"/>
    <w:rsid w:val="009E0467"/>
    <w:rsid w:val="009E1BA7"/>
    <w:rsid w:val="009E39C8"/>
    <w:rsid w:val="009E39EC"/>
    <w:rsid w:val="009F749C"/>
    <w:rsid w:val="00A0187D"/>
    <w:rsid w:val="00A04807"/>
    <w:rsid w:val="00A1006C"/>
    <w:rsid w:val="00A1501C"/>
    <w:rsid w:val="00A23C34"/>
    <w:rsid w:val="00A319BC"/>
    <w:rsid w:val="00A353CD"/>
    <w:rsid w:val="00A362F1"/>
    <w:rsid w:val="00A3680F"/>
    <w:rsid w:val="00A414B9"/>
    <w:rsid w:val="00A42B97"/>
    <w:rsid w:val="00A43204"/>
    <w:rsid w:val="00A47326"/>
    <w:rsid w:val="00A546B7"/>
    <w:rsid w:val="00A56980"/>
    <w:rsid w:val="00A62504"/>
    <w:rsid w:val="00A65EF5"/>
    <w:rsid w:val="00A70314"/>
    <w:rsid w:val="00A75E25"/>
    <w:rsid w:val="00A77FA6"/>
    <w:rsid w:val="00A82929"/>
    <w:rsid w:val="00A82AB8"/>
    <w:rsid w:val="00AA1322"/>
    <w:rsid w:val="00AA4A31"/>
    <w:rsid w:val="00AA76ED"/>
    <w:rsid w:val="00AB01AD"/>
    <w:rsid w:val="00AB486A"/>
    <w:rsid w:val="00AC0894"/>
    <w:rsid w:val="00AC19B0"/>
    <w:rsid w:val="00AC4194"/>
    <w:rsid w:val="00AD034E"/>
    <w:rsid w:val="00AE399A"/>
    <w:rsid w:val="00AF0A71"/>
    <w:rsid w:val="00AF10F6"/>
    <w:rsid w:val="00AF2EE2"/>
    <w:rsid w:val="00AF4018"/>
    <w:rsid w:val="00B03310"/>
    <w:rsid w:val="00B0670A"/>
    <w:rsid w:val="00B13934"/>
    <w:rsid w:val="00B164D5"/>
    <w:rsid w:val="00B2028C"/>
    <w:rsid w:val="00B41A7D"/>
    <w:rsid w:val="00B41E54"/>
    <w:rsid w:val="00B4381A"/>
    <w:rsid w:val="00B63135"/>
    <w:rsid w:val="00B63512"/>
    <w:rsid w:val="00B67962"/>
    <w:rsid w:val="00B842DC"/>
    <w:rsid w:val="00B84743"/>
    <w:rsid w:val="00B87E05"/>
    <w:rsid w:val="00B93ABE"/>
    <w:rsid w:val="00BA17FA"/>
    <w:rsid w:val="00BA2CB8"/>
    <w:rsid w:val="00BA2E2F"/>
    <w:rsid w:val="00BA4324"/>
    <w:rsid w:val="00BB11E5"/>
    <w:rsid w:val="00BB15DA"/>
    <w:rsid w:val="00BB2CBA"/>
    <w:rsid w:val="00BB3E7E"/>
    <w:rsid w:val="00BC0B5C"/>
    <w:rsid w:val="00BC4778"/>
    <w:rsid w:val="00BC55FF"/>
    <w:rsid w:val="00BC6A10"/>
    <w:rsid w:val="00BD0BDF"/>
    <w:rsid w:val="00BD3077"/>
    <w:rsid w:val="00BE1961"/>
    <w:rsid w:val="00BE6AEB"/>
    <w:rsid w:val="00BE7E2C"/>
    <w:rsid w:val="00BF2B3B"/>
    <w:rsid w:val="00BF3E97"/>
    <w:rsid w:val="00BF5D28"/>
    <w:rsid w:val="00BF5E03"/>
    <w:rsid w:val="00C00CB6"/>
    <w:rsid w:val="00C0248F"/>
    <w:rsid w:val="00C03B99"/>
    <w:rsid w:val="00C062B0"/>
    <w:rsid w:val="00C112D7"/>
    <w:rsid w:val="00C12B59"/>
    <w:rsid w:val="00C158DA"/>
    <w:rsid w:val="00C175F6"/>
    <w:rsid w:val="00C2317E"/>
    <w:rsid w:val="00C23D62"/>
    <w:rsid w:val="00C26E49"/>
    <w:rsid w:val="00C3185B"/>
    <w:rsid w:val="00C31C3F"/>
    <w:rsid w:val="00C32895"/>
    <w:rsid w:val="00C333E5"/>
    <w:rsid w:val="00C339F3"/>
    <w:rsid w:val="00C34811"/>
    <w:rsid w:val="00C348FB"/>
    <w:rsid w:val="00C349CE"/>
    <w:rsid w:val="00C36FDD"/>
    <w:rsid w:val="00C4046F"/>
    <w:rsid w:val="00C40995"/>
    <w:rsid w:val="00C43DCA"/>
    <w:rsid w:val="00C47690"/>
    <w:rsid w:val="00C559C7"/>
    <w:rsid w:val="00C62B56"/>
    <w:rsid w:val="00C638B5"/>
    <w:rsid w:val="00C730D4"/>
    <w:rsid w:val="00C747AC"/>
    <w:rsid w:val="00C769BE"/>
    <w:rsid w:val="00C80BF7"/>
    <w:rsid w:val="00C845A2"/>
    <w:rsid w:val="00C87A2C"/>
    <w:rsid w:val="00C93AD2"/>
    <w:rsid w:val="00C94EF6"/>
    <w:rsid w:val="00C97D5A"/>
    <w:rsid w:val="00CA008D"/>
    <w:rsid w:val="00CA4012"/>
    <w:rsid w:val="00CA5DD0"/>
    <w:rsid w:val="00CA6E98"/>
    <w:rsid w:val="00CA7DC5"/>
    <w:rsid w:val="00CB5808"/>
    <w:rsid w:val="00CB6F7C"/>
    <w:rsid w:val="00CC109F"/>
    <w:rsid w:val="00CC3152"/>
    <w:rsid w:val="00CC43EF"/>
    <w:rsid w:val="00CC598B"/>
    <w:rsid w:val="00CD4A8B"/>
    <w:rsid w:val="00CD531C"/>
    <w:rsid w:val="00CD7B05"/>
    <w:rsid w:val="00CE1083"/>
    <w:rsid w:val="00CE4EA6"/>
    <w:rsid w:val="00CE4F28"/>
    <w:rsid w:val="00D01430"/>
    <w:rsid w:val="00D019B4"/>
    <w:rsid w:val="00D02EDA"/>
    <w:rsid w:val="00D03D3E"/>
    <w:rsid w:val="00D03DC3"/>
    <w:rsid w:val="00D0667B"/>
    <w:rsid w:val="00D122C4"/>
    <w:rsid w:val="00D20106"/>
    <w:rsid w:val="00D213AF"/>
    <w:rsid w:val="00D2446D"/>
    <w:rsid w:val="00D2496B"/>
    <w:rsid w:val="00D37171"/>
    <w:rsid w:val="00D41AAC"/>
    <w:rsid w:val="00D44B8E"/>
    <w:rsid w:val="00D52AE0"/>
    <w:rsid w:val="00D55FD0"/>
    <w:rsid w:val="00D56993"/>
    <w:rsid w:val="00D56BAA"/>
    <w:rsid w:val="00D57187"/>
    <w:rsid w:val="00D61A92"/>
    <w:rsid w:val="00D72C7D"/>
    <w:rsid w:val="00D73116"/>
    <w:rsid w:val="00D73EA9"/>
    <w:rsid w:val="00D7496B"/>
    <w:rsid w:val="00D83172"/>
    <w:rsid w:val="00D862A0"/>
    <w:rsid w:val="00D87334"/>
    <w:rsid w:val="00D90880"/>
    <w:rsid w:val="00DA0BF6"/>
    <w:rsid w:val="00DA2AF7"/>
    <w:rsid w:val="00DA4433"/>
    <w:rsid w:val="00DA7B96"/>
    <w:rsid w:val="00DB2E15"/>
    <w:rsid w:val="00DB48D1"/>
    <w:rsid w:val="00DB4AE1"/>
    <w:rsid w:val="00DB52C1"/>
    <w:rsid w:val="00DB7D7D"/>
    <w:rsid w:val="00DC1D1F"/>
    <w:rsid w:val="00DC3B94"/>
    <w:rsid w:val="00DC5CED"/>
    <w:rsid w:val="00DC6D60"/>
    <w:rsid w:val="00DE0B82"/>
    <w:rsid w:val="00DE23CE"/>
    <w:rsid w:val="00DE7B57"/>
    <w:rsid w:val="00DF69B6"/>
    <w:rsid w:val="00E042D1"/>
    <w:rsid w:val="00E056E7"/>
    <w:rsid w:val="00E06CC2"/>
    <w:rsid w:val="00E1193D"/>
    <w:rsid w:val="00E31CA1"/>
    <w:rsid w:val="00E331E3"/>
    <w:rsid w:val="00E34D43"/>
    <w:rsid w:val="00E454F1"/>
    <w:rsid w:val="00E47B09"/>
    <w:rsid w:val="00E529DA"/>
    <w:rsid w:val="00E52FF9"/>
    <w:rsid w:val="00E55F63"/>
    <w:rsid w:val="00E670EE"/>
    <w:rsid w:val="00E83899"/>
    <w:rsid w:val="00E85D8F"/>
    <w:rsid w:val="00E949FA"/>
    <w:rsid w:val="00E95683"/>
    <w:rsid w:val="00E95BF9"/>
    <w:rsid w:val="00EA1047"/>
    <w:rsid w:val="00EA14C2"/>
    <w:rsid w:val="00EA321C"/>
    <w:rsid w:val="00EA7134"/>
    <w:rsid w:val="00EA746F"/>
    <w:rsid w:val="00EB281B"/>
    <w:rsid w:val="00EB29BB"/>
    <w:rsid w:val="00EC5C96"/>
    <w:rsid w:val="00EC77E3"/>
    <w:rsid w:val="00ED34EF"/>
    <w:rsid w:val="00ED636A"/>
    <w:rsid w:val="00EE55F2"/>
    <w:rsid w:val="00EE5BAA"/>
    <w:rsid w:val="00EE6151"/>
    <w:rsid w:val="00EE7538"/>
    <w:rsid w:val="00EF2098"/>
    <w:rsid w:val="00EF491F"/>
    <w:rsid w:val="00EF74C6"/>
    <w:rsid w:val="00F05F83"/>
    <w:rsid w:val="00F144DE"/>
    <w:rsid w:val="00F25900"/>
    <w:rsid w:val="00F35578"/>
    <w:rsid w:val="00F41225"/>
    <w:rsid w:val="00F41A63"/>
    <w:rsid w:val="00F4605A"/>
    <w:rsid w:val="00F51F82"/>
    <w:rsid w:val="00F537F5"/>
    <w:rsid w:val="00F565AC"/>
    <w:rsid w:val="00F57D06"/>
    <w:rsid w:val="00F618F6"/>
    <w:rsid w:val="00F67F15"/>
    <w:rsid w:val="00F74838"/>
    <w:rsid w:val="00F75006"/>
    <w:rsid w:val="00F8771B"/>
    <w:rsid w:val="00F918BB"/>
    <w:rsid w:val="00F92EF7"/>
    <w:rsid w:val="00F95A63"/>
    <w:rsid w:val="00FA0923"/>
    <w:rsid w:val="00FA0C6F"/>
    <w:rsid w:val="00FB5427"/>
    <w:rsid w:val="00FB6318"/>
    <w:rsid w:val="00FC2D97"/>
    <w:rsid w:val="00FC3040"/>
    <w:rsid w:val="00FC477F"/>
    <w:rsid w:val="00FC5F10"/>
    <w:rsid w:val="00FD29F9"/>
    <w:rsid w:val="00FD514B"/>
    <w:rsid w:val="00FD5ED0"/>
    <w:rsid w:val="00FD61E9"/>
    <w:rsid w:val="00FD6856"/>
    <w:rsid w:val="00FE09AA"/>
    <w:rsid w:val="00FE265D"/>
    <w:rsid w:val="00FE3DCA"/>
    <w:rsid w:val="00FF4859"/>
    <w:rsid w:val="00FF6BD9"/>
    <w:rsid w:val="00FF7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EEC9738"/>
  <w15:docId w15:val="{4386204B-53D4-4C9B-88C7-446DD1768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74CB"/>
    <w:pPr>
      <w:spacing w:before="240" w:after="240"/>
    </w:pPr>
    <w:rPr>
      <w:sz w:val="24"/>
    </w:rPr>
  </w:style>
  <w:style w:type="paragraph" w:styleId="Heading1">
    <w:name w:val="heading 1"/>
    <w:aliases w:val="Subpart,Subpart XXXX.X-Title"/>
    <w:basedOn w:val="Normal"/>
    <w:next w:val="Normal"/>
    <w:link w:val="Heading1Char"/>
    <w:qFormat/>
    <w:rsid w:val="009374CB"/>
    <w:pPr>
      <w:widowControl w:val="0"/>
      <w:jc w:val="center"/>
      <w:outlineLvl w:val="0"/>
    </w:pPr>
    <w:rPr>
      <w:b/>
      <w:color w:val="000000" w:themeColor="text1"/>
      <w:sz w:val="32"/>
    </w:rPr>
  </w:style>
  <w:style w:type="paragraph" w:styleId="Heading2">
    <w:name w:val="heading 2"/>
    <w:aliases w:val="Section,Section .XXX Title."/>
    <w:qFormat/>
    <w:rsid w:val="009374CB"/>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9374CB"/>
    <w:pPr>
      <w:keepNext/>
      <w:keepLines/>
      <w:spacing w:before="360"/>
      <w:outlineLvl w:val="2"/>
    </w:pPr>
    <w:rPr>
      <w:b/>
      <w:color w:val="000000" w:themeColor="text1"/>
    </w:rPr>
  </w:style>
  <w:style w:type="paragraph" w:styleId="Heading4">
    <w:name w:val="heading 4"/>
    <w:basedOn w:val="Normal"/>
    <w:next w:val="Normal"/>
    <w:qFormat/>
    <w:rsid w:val="009374CB"/>
    <w:pPr>
      <w:keepNext/>
      <w:spacing w:after="0"/>
      <w:outlineLvl w:val="3"/>
    </w:pPr>
    <w:rPr>
      <w:b/>
    </w:rPr>
  </w:style>
  <w:style w:type="paragraph" w:styleId="Heading5">
    <w:name w:val="heading 5"/>
    <w:basedOn w:val="Normal"/>
    <w:next w:val="Normal"/>
    <w:link w:val="Heading5Char"/>
    <w:semiHidden/>
    <w:unhideWhenUsed/>
    <w:qFormat/>
    <w:rsid w:val="00B1393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qFormat/>
    <w:rsid w:val="009374CB"/>
    <w:pPr>
      <w:keepNext/>
      <w:tabs>
        <w:tab w:val="left" w:pos="540"/>
      </w:tabs>
      <w:jc w:val="center"/>
      <w:outlineLvl w:val="6"/>
    </w:pPr>
    <w:rPr>
      <w:b/>
      <w:sz w:val="32"/>
      <w:u w:val="single"/>
    </w:rPr>
  </w:style>
  <w:style w:type="paragraph" w:styleId="Heading9">
    <w:name w:val="heading 9"/>
    <w:basedOn w:val="Normal"/>
    <w:next w:val="Normal"/>
    <w:qFormat/>
    <w:rsid w:val="009374CB"/>
    <w:pPr>
      <w:spacing w:after="60"/>
      <w:jc w:val="both"/>
      <w:outlineLvl w:val="8"/>
    </w:pPr>
    <w:rPr>
      <w:rFonts w:ascii="Arial" w:hAnsi="Arial"/>
      <w:i/>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 1"/>
    <w:link w:val="List1Char"/>
    <w:rsid w:val="00B13934"/>
    <w:pPr>
      <w:spacing w:before="240" w:after="240"/>
      <w:ind w:left="432"/>
    </w:pPr>
    <w:rPr>
      <w:bCs/>
      <w:color w:val="000000" w:themeColor="text1"/>
      <w:sz w:val="24"/>
    </w:rPr>
  </w:style>
  <w:style w:type="paragraph" w:customStyle="1" w:styleId="OmniPage258">
    <w:name w:val="OmniPage #258"/>
    <w:rsid w:val="009374CB"/>
    <w:pPr>
      <w:ind w:left="100" w:right="363"/>
    </w:pPr>
    <w:rPr>
      <w:rFonts w:ascii="Courier New" w:hAnsi="Courier New"/>
      <w:sz w:val="24"/>
    </w:rPr>
  </w:style>
  <w:style w:type="paragraph" w:customStyle="1" w:styleId="OmniPage260">
    <w:name w:val="OmniPage #260"/>
    <w:rsid w:val="009374CB"/>
    <w:pPr>
      <w:tabs>
        <w:tab w:val="left" w:pos="157"/>
        <w:tab w:val="right" w:pos="9124"/>
      </w:tabs>
    </w:pPr>
    <w:rPr>
      <w:rFonts w:ascii="Courier New" w:hAnsi="Courier New"/>
      <w:sz w:val="24"/>
    </w:rPr>
  </w:style>
  <w:style w:type="paragraph" w:customStyle="1" w:styleId="OmniPage261">
    <w:name w:val="OmniPage #261"/>
    <w:rsid w:val="009374CB"/>
    <w:pPr>
      <w:tabs>
        <w:tab w:val="left" w:pos="178"/>
        <w:tab w:val="right" w:pos="9580"/>
      </w:tabs>
    </w:pPr>
    <w:rPr>
      <w:rFonts w:ascii="Courier New" w:hAnsi="Courier New"/>
      <w:sz w:val="24"/>
    </w:rPr>
  </w:style>
  <w:style w:type="paragraph" w:customStyle="1" w:styleId="OmniPage264">
    <w:name w:val="OmniPage #264"/>
    <w:rsid w:val="009374CB"/>
    <w:pPr>
      <w:tabs>
        <w:tab w:val="left" w:pos="219"/>
        <w:tab w:val="right" w:pos="8736"/>
      </w:tabs>
    </w:pPr>
    <w:rPr>
      <w:rFonts w:ascii="Courier New" w:hAnsi="Courier New"/>
      <w:sz w:val="24"/>
    </w:rPr>
  </w:style>
  <w:style w:type="paragraph" w:customStyle="1" w:styleId="OmniPage262">
    <w:name w:val="OmniPage #262"/>
    <w:rsid w:val="009374CB"/>
    <w:pPr>
      <w:tabs>
        <w:tab w:val="left" w:pos="188"/>
        <w:tab w:val="right" w:pos="9280"/>
      </w:tabs>
    </w:pPr>
    <w:rPr>
      <w:rFonts w:ascii="Courier New" w:hAnsi="Courier New"/>
      <w:sz w:val="24"/>
    </w:rPr>
  </w:style>
  <w:style w:type="paragraph" w:customStyle="1" w:styleId="OmniPage263">
    <w:name w:val="OmniPage #263"/>
    <w:rsid w:val="009374CB"/>
    <w:pPr>
      <w:tabs>
        <w:tab w:val="left" w:pos="211"/>
        <w:tab w:val="right" w:pos="9028"/>
      </w:tabs>
    </w:pPr>
    <w:rPr>
      <w:rFonts w:ascii="Courier New" w:hAnsi="Courier New"/>
      <w:sz w:val="24"/>
    </w:rPr>
  </w:style>
  <w:style w:type="paragraph" w:customStyle="1" w:styleId="OmniPage265">
    <w:name w:val="OmniPage #265"/>
    <w:rsid w:val="009374CB"/>
    <w:pPr>
      <w:tabs>
        <w:tab w:val="left" w:pos="227"/>
        <w:tab w:val="right" w:pos="9285"/>
      </w:tabs>
    </w:pPr>
    <w:rPr>
      <w:rFonts w:ascii="Courier New" w:hAnsi="Courier New"/>
      <w:sz w:val="24"/>
    </w:rPr>
  </w:style>
  <w:style w:type="paragraph" w:customStyle="1" w:styleId="OmniPage266">
    <w:name w:val="OmniPage #266"/>
    <w:rsid w:val="009374CB"/>
    <w:pPr>
      <w:tabs>
        <w:tab w:val="left" w:pos="248"/>
        <w:tab w:val="right" w:pos="9287"/>
      </w:tabs>
    </w:pPr>
    <w:rPr>
      <w:rFonts w:ascii="Courier New" w:hAnsi="Courier New"/>
      <w:sz w:val="24"/>
    </w:rPr>
  </w:style>
  <w:style w:type="paragraph" w:customStyle="1" w:styleId="Indent1">
    <w:name w:val="Indent1"/>
    <w:aliases w:val="(a,b,c) (Ctrl-1)"/>
    <w:basedOn w:val="Normal"/>
    <w:next w:val="Normal"/>
    <w:rsid w:val="009374CB"/>
    <w:pPr>
      <w:tabs>
        <w:tab w:val="left" w:pos="540"/>
      </w:tabs>
      <w:spacing w:after="120" w:line="240" w:lineRule="exact"/>
      <w:ind w:firstLine="187"/>
      <w:jc w:val="both"/>
    </w:pPr>
    <w:rPr>
      <w:rFonts w:ascii="Times" w:hAnsi="Times"/>
      <w:color w:val="000000"/>
    </w:rPr>
  </w:style>
  <w:style w:type="paragraph" w:customStyle="1" w:styleId="Indent3">
    <w:name w:val="Indent3"/>
    <w:aliases w:val="(i,ii,iii) (Ctrl-3)"/>
    <w:basedOn w:val="Indent2"/>
    <w:rsid w:val="009374CB"/>
    <w:pPr>
      <w:tabs>
        <w:tab w:val="left" w:pos="810"/>
      </w:tabs>
      <w:ind w:left="360" w:firstLine="180"/>
    </w:pPr>
  </w:style>
  <w:style w:type="paragraph" w:customStyle="1" w:styleId="Indent2">
    <w:name w:val="Indent2"/>
    <w:aliases w:val="(1,2,3) (Ctrl-2)"/>
    <w:basedOn w:val="BodyText"/>
    <w:rsid w:val="009374CB"/>
    <w:pPr>
      <w:tabs>
        <w:tab w:val="left" w:pos="720"/>
      </w:tabs>
      <w:spacing w:line="240" w:lineRule="exact"/>
      <w:ind w:left="187" w:firstLine="173"/>
    </w:pPr>
    <w:rPr>
      <w:rFonts w:ascii="Times New Roman" w:hAnsi="Times New Roman"/>
    </w:rPr>
  </w:style>
  <w:style w:type="paragraph" w:styleId="BodyText">
    <w:name w:val="Body Text"/>
    <w:aliases w:val="Definitions"/>
    <w:basedOn w:val="Normal"/>
    <w:rsid w:val="009374CB"/>
    <w:pPr>
      <w:spacing w:after="120"/>
      <w:jc w:val="both"/>
    </w:pPr>
    <w:rPr>
      <w:rFonts w:ascii="Times" w:hAnsi="Times"/>
      <w:color w:val="000000"/>
    </w:rPr>
  </w:style>
  <w:style w:type="paragraph" w:customStyle="1" w:styleId="Indent4">
    <w:name w:val="Indent4"/>
    <w:aliases w:val="(A,B,C) (Ctrl-4)"/>
    <w:basedOn w:val="Indent3"/>
    <w:rsid w:val="009374CB"/>
    <w:pPr>
      <w:tabs>
        <w:tab w:val="clear" w:pos="810"/>
        <w:tab w:val="left" w:pos="1080"/>
      </w:tabs>
      <w:ind w:left="547" w:firstLine="173"/>
    </w:pPr>
  </w:style>
  <w:style w:type="paragraph" w:customStyle="1" w:styleId="Indent5">
    <w:name w:val="Indent5"/>
    <w:rsid w:val="009374CB"/>
    <w:pPr>
      <w:tabs>
        <w:tab w:val="left" w:pos="1620"/>
      </w:tabs>
      <w:spacing w:after="120"/>
      <w:ind w:left="1080" w:right="1188" w:firstLine="270"/>
      <w:jc w:val="both"/>
    </w:pPr>
    <w:rPr>
      <w:noProof/>
    </w:rPr>
  </w:style>
  <w:style w:type="paragraph" w:customStyle="1" w:styleId="HeadingFigureAlt-F">
    <w:name w:val="Heading Figure (Alt-F)"/>
    <w:basedOn w:val="Heading9"/>
    <w:rsid w:val="009374CB"/>
    <w:pPr>
      <w:spacing w:before="120" w:after="120"/>
      <w:jc w:val="center"/>
      <w:outlineLvl w:val="9"/>
    </w:pPr>
    <w:rPr>
      <w:rFonts w:ascii="Times" w:hAnsi="Times"/>
      <w:b/>
      <w:i w:val="0"/>
      <w:caps/>
      <w:noProof/>
      <w:color w:val="auto"/>
      <w:sz w:val="22"/>
    </w:rPr>
  </w:style>
  <w:style w:type="paragraph" w:customStyle="1" w:styleId="OmniPage513">
    <w:name w:val="OmniPage #513"/>
    <w:rsid w:val="009374CB"/>
    <w:pPr>
      <w:ind w:left="100" w:right="2484"/>
    </w:pPr>
    <w:rPr>
      <w:rFonts w:ascii="Courier New" w:hAnsi="Courier New"/>
      <w:sz w:val="24"/>
    </w:rPr>
  </w:style>
  <w:style w:type="paragraph" w:customStyle="1" w:styleId="OmniPage515">
    <w:name w:val="OmniPage #515"/>
    <w:rsid w:val="009374CB"/>
    <w:pPr>
      <w:tabs>
        <w:tab w:val="left" w:pos="146"/>
      </w:tabs>
    </w:pPr>
    <w:rPr>
      <w:rFonts w:ascii="Courier New" w:hAnsi="Courier New"/>
      <w:sz w:val="24"/>
    </w:rPr>
  </w:style>
  <w:style w:type="paragraph" w:customStyle="1" w:styleId="OmniPage516">
    <w:name w:val="OmniPage #516"/>
    <w:rsid w:val="009374CB"/>
    <w:pPr>
      <w:tabs>
        <w:tab w:val="left" w:pos="153"/>
      </w:tabs>
    </w:pPr>
    <w:rPr>
      <w:rFonts w:ascii="Courier New" w:hAnsi="Courier New"/>
      <w:sz w:val="24"/>
    </w:rPr>
  </w:style>
  <w:style w:type="paragraph" w:customStyle="1" w:styleId="OmniPage517">
    <w:name w:val="OmniPage #517"/>
    <w:rsid w:val="009374CB"/>
    <w:pPr>
      <w:tabs>
        <w:tab w:val="left" w:pos="2158"/>
        <w:tab w:val="right" w:pos="6771"/>
      </w:tabs>
    </w:pPr>
    <w:rPr>
      <w:rFonts w:ascii="Courier New" w:hAnsi="Courier New"/>
      <w:sz w:val="24"/>
    </w:rPr>
  </w:style>
  <w:style w:type="paragraph" w:customStyle="1" w:styleId="OmniPage518">
    <w:name w:val="OmniPage #518"/>
    <w:rsid w:val="009374CB"/>
    <w:pPr>
      <w:tabs>
        <w:tab w:val="left" w:pos="183"/>
      </w:tabs>
    </w:pPr>
    <w:rPr>
      <w:rFonts w:ascii="Courier New" w:hAnsi="Courier New"/>
      <w:sz w:val="24"/>
    </w:rPr>
  </w:style>
  <w:style w:type="paragraph" w:customStyle="1" w:styleId="OmniPage519">
    <w:name w:val="OmniPage #519"/>
    <w:rsid w:val="009374CB"/>
    <w:pPr>
      <w:tabs>
        <w:tab w:val="left" w:pos="229"/>
      </w:tabs>
    </w:pPr>
    <w:rPr>
      <w:rFonts w:ascii="Courier New" w:hAnsi="Courier New"/>
      <w:sz w:val="24"/>
    </w:rPr>
  </w:style>
  <w:style w:type="paragraph" w:customStyle="1" w:styleId="OmniPage1281">
    <w:name w:val="OmniPage #1281"/>
    <w:rsid w:val="009374CB"/>
    <w:pPr>
      <w:tabs>
        <w:tab w:val="left" w:pos="2336"/>
        <w:tab w:val="right" w:pos="7130"/>
      </w:tabs>
      <w:jc w:val="center"/>
    </w:pPr>
    <w:rPr>
      <w:rFonts w:ascii="Courier New" w:hAnsi="Courier New"/>
      <w:sz w:val="21"/>
    </w:rPr>
  </w:style>
  <w:style w:type="paragraph" w:customStyle="1" w:styleId="OmniPage1282">
    <w:name w:val="OmniPage #1282"/>
    <w:rsid w:val="009374CB"/>
    <w:pPr>
      <w:tabs>
        <w:tab w:val="left" w:pos="100"/>
        <w:tab w:val="right" w:pos="9508"/>
      </w:tabs>
      <w:ind w:left="58" w:right="108"/>
    </w:pPr>
    <w:rPr>
      <w:rFonts w:ascii="Courier New" w:hAnsi="Courier New"/>
      <w:sz w:val="21"/>
    </w:rPr>
  </w:style>
  <w:style w:type="paragraph" w:customStyle="1" w:styleId="OmniPage1283">
    <w:name w:val="OmniPage #1283"/>
    <w:rsid w:val="009374CB"/>
    <w:pPr>
      <w:tabs>
        <w:tab w:val="left" w:pos="4257"/>
        <w:tab w:val="right" w:pos="5388"/>
      </w:tabs>
      <w:jc w:val="center"/>
    </w:pPr>
    <w:rPr>
      <w:rFonts w:ascii="Courier New" w:hAnsi="Courier New"/>
      <w:sz w:val="21"/>
    </w:rPr>
  </w:style>
  <w:style w:type="paragraph" w:customStyle="1" w:styleId="OmniPage1291">
    <w:name w:val="OmniPage #1291"/>
    <w:rsid w:val="009374CB"/>
    <w:rPr>
      <w:rFonts w:ascii="Courier New" w:hAnsi="Courier New"/>
      <w:sz w:val="21"/>
    </w:rPr>
  </w:style>
  <w:style w:type="paragraph" w:customStyle="1" w:styleId="OmniPage1292">
    <w:name w:val="OmniPage #1292"/>
    <w:rsid w:val="009374CB"/>
    <w:pPr>
      <w:tabs>
        <w:tab w:val="left" w:pos="4748"/>
        <w:tab w:val="right" w:pos="7190"/>
      </w:tabs>
    </w:pPr>
    <w:rPr>
      <w:rFonts w:ascii="Courier New" w:hAnsi="Courier New"/>
      <w:sz w:val="21"/>
    </w:rPr>
  </w:style>
  <w:style w:type="paragraph" w:customStyle="1" w:styleId="OmniPage1293">
    <w:name w:val="OmniPage #1293"/>
    <w:rsid w:val="009374CB"/>
    <w:pPr>
      <w:tabs>
        <w:tab w:val="left" w:pos="5539"/>
        <w:tab w:val="right" w:pos="6134"/>
      </w:tabs>
    </w:pPr>
    <w:rPr>
      <w:rFonts w:ascii="Courier New" w:hAnsi="Courier New"/>
      <w:sz w:val="21"/>
    </w:rPr>
  </w:style>
  <w:style w:type="paragraph" w:customStyle="1" w:styleId="OmniPage1298">
    <w:name w:val="OmniPage #1298"/>
    <w:rsid w:val="009374CB"/>
    <w:pPr>
      <w:tabs>
        <w:tab w:val="left" w:pos="237"/>
        <w:tab w:val="right" w:pos="7513"/>
      </w:tabs>
    </w:pPr>
    <w:rPr>
      <w:rFonts w:ascii="Courier New" w:hAnsi="Courier New"/>
      <w:sz w:val="21"/>
    </w:rPr>
  </w:style>
  <w:style w:type="paragraph" w:customStyle="1" w:styleId="OmniPage1537">
    <w:name w:val="OmniPage #1537"/>
    <w:rsid w:val="009374CB"/>
    <w:pPr>
      <w:ind w:left="100" w:right="2654"/>
    </w:pPr>
    <w:rPr>
      <w:rFonts w:ascii="Courier New" w:hAnsi="Courier New"/>
      <w:sz w:val="21"/>
    </w:rPr>
  </w:style>
  <w:style w:type="paragraph" w:customStyle="1" w:styleId="OmniPage1545">
    <w:name w:val="OmniPage #1545"/>
    <w:rsid w:val="009374CB"/>
    <w:pPr>
      <w:tabs>
        <w:tab w:val="left" w:pos="160"/>
        <w:tab w:val="left" w:pos="210"/>
        <w:tab w:val="left" w:pos="2395"/>
      </w:tabs>
    </w:pPr>
    <w:rPr>
      <w:rFonts w:ascii="Courier New" w:hAnsi="Courier New"/>
      <w:sz w:val="21"/>
    </w:rPr>
  </w:style>
  <w:style w:type="character" w:styleId="PageNumber">
    <w:name w:val="page number"/>
    <w:basedOn w:val="DefaultParagraphFont"/>
    <w:rsid w:val="009374CB"/>
    <w:rPr>
      <w:rFonts w:ascii="Times" w:hAnsi="Times"/>
      <w:sz w:val="24"/>
    </w:rPr>
  </w:style>
  <w:style w:type="paragraph" w:styleId="Footer">
    <w:name w:val="footer"/>
    <w:aliases w:val="(Alt-E)"/>
    <w:basedOn w:val="Normal"/>
    <w:rsid w:val="009374CB"/>
    <w:pPr>
      <w:tabs>
        <w:tab w:val="center" w:pos="4320"/>
        <w:tab w:val="right" w:pos="8640"/>
        <w:tab w:val="right" w:pos="10296"/>
      </w:tabs>
      <w:spacing w:before="120" w:after="120"/>
      <w:jc w:val="both"/>
    </w:pPr>
    <w:rPr>
      <w:rFonts w:ascii="Times" w:hAnsi="Times"/>
      <w:color w:val="000000"/>
    </w:rPr>
  </w:style>
  <w:style w:type="paragraph" w:styleId="TOC5">
    <w:name w:val="toc 5"/>
    <w:basedOn w:val="Normal"/>
    <w:next w:val="Normal"/>
    <w:autoRedefine/>
    <w:semiHidden/>
    <w:rsid w:val="009374CB"/>
    <w:pPr>
      <w:tabs>
        <w:tab w:val="right" w:leader="dot" w:pos="10080"/>
      </w:tabs>
      <w:spacing w:after="120"/>
    </w:pPr>
    <w:rPr>
      <w:i/>
      <w:color w:val="000000"/>
    </w:rPr>
  </w:style>
  <w:style w:type="paragraph" w:styleId="TOC2">
    <w:name w:val="toc 2"/>
    <w:basedOn w:val="Normal"/>
    <w:next w:val="Normal"/>
    <w:uiPriority w:val="39"/>
    <w:rsid w:val="009374CB"/>
    <w:pPr>
      <w:tabs>
        <w:tab w:val="right" w:pos="10080"/>
      </w:tabs>
    </w:pPr>
    <w:rPr>
      <w:b/>
      <w:caps/>
      <w:color w:val="000000"/>
    </w:rPr>
  </w:style>
  <w:style w:type="paragraph" w:styleId="TOC3">
    <w:name w:val="toc 3"/>
    <w:basedOn w:val="Normal"/>
    <w:next w:val="Normal"/>
    <w:autoRedefine/>
    <w:uiPriority w:val="39"/>
    <w:rsid w:val="009374CB"/>
    <w:pPr>
      <w:tabs>
        <w:tab w:val="right" w:leader="dot" w:pos="10080"/>
      </w:tabs>
      <w:spacing w:after="120"/>
      <w:ind w:left="288"/>
    </w:pPr>
    <w:rPr>
      <w:color w:val="000000"/>
    </w:rPr>
  </w:style>
  <w:style w:type="paragraph" w:styleId="TOC4">
    <w:name w:val="toc 4"/>
    <w:basedOn w:val="TOC3"/>
    <w:next w:val="Normal"/>
    <w:autoRedefine/>
    <w:semiHidden/>
    <w:rsid w:val="009374CB"/>
    <w:pPr>
      <w:ind w:left="576"/>
    </w:pPr>
  </w:style>
  <w:style w:type="paragraph" w:styleId="TOC1">
    <w:name w:val="toc 1"/>
    <w:basedOn w:val="Normal"/>
    <w:next w:val="Normal"/>
    <w:autoRedefine/>
    <w:uiPriority w:val="39"/>
    <w:rsid w:val="009374CB"/>
    <w:pPr>
      <w:spacing w:after="120"/>
      <w:jc w:val="center"/>
    </w:pPr>
    <w:rPr>
      <w:b/>
      <w:caps/>
      <w:color w:val="000000"/>
    </w:rPr>
  </w:style>
  <w:style w:type="paragraph" w:styleId="Header">
    <w:name w:val="header"/>
    <w:basedOn w:val="Normal"/>
    <w:rsid w:val="009374CB"/>
    <w:pPr>
      <w:tabs>
        <w:tab w:val="center" w:pos="4320"/>
        <w:tab w:val="right" w:pos="8640"/>
      </w:tabs>
    </w:pPr>
  </w:style>
  <w:style w:type="paragraph" w:styleId="DocumentMap">
    <w:name w:val="Document Map"/>
    <w:basedOn w:val="Normal"/>
    <w:semiHidden/>
    <w:rsid w:val="009374CB"/>
    <w:pPr>
      <w:shd w:val="clear" w:color="auto" w:fill="000080"/>
    </w:pPr>
    <w:rPr>
      <w:rFonts w:ascii="Tahoma" w:hAnsi="Tahoma"/>
    </w:rPr>
  </w:style>
  <w:style w:type="paragraph" w:styleId="BalloonText">
    <w:name w:val="Balloon Text"/>
    <w:basedOn w:val="Normal"/>
    <w:semiHidden/>
    <w:rsid w:val="009374CB"/>
    <w:rPr>
      <w:rFonts w:ascii="Tahoma" w:hAnsi="Tahoma" w:cs="Tahoma"/>
      <w:sz w:val="16"/>
      <w:szCs w:val="16"/>
    </w:rPr>
  </w:style>
  <w:style w:type="character" w:styleId="CommentReference">
    <w:name w:val="annotation reference"/>
    <w:basedOn w:val="DefaultParagraphFont"/>
    <w:uiPriority w:val="99"/>
    <w:rsid w:val="009374CB"/>
    <w:rPr>
      <w:sz w:val="16"/>
      <w:szCs w:val="16"/>
    </w:rPr>
  </w:style>
  <w:style w:type="paragraph" w:styleId="CommentText">
    <w:name w:val="annotation text"/>
    <w:basedOn w:val="Normal"/>
    <w:link w:val="CommentTextChar"/>
    <w:uiPriority w:val="99"/>
    <w:rsid w:val="009374CB"/>
    <w:rPr>
      <w:sz w:val="20"/>
    </w:rPr>
  </w:style>
  <w:style w:type="paragraph" w:styleId="CommentSubject">
    <w:name w:val="annotation subject"/>
    <w:basedOn w:val="CommentText"/>
    <w:next w:val="CommentText"/>
    <w:semiHidden/>
    <w:rsid w:val="009374CB"/>
    <w:rPr>
      <w:b/>
      <w:bCs/>
    </w:rPr>
  </w:style>
  <w:style w:type="paragraph" w:styleId="Title">
    <w:name w:val="Title"/>
    <w:basedOn w:val="Normal"/>
    <w:qFormat/>
    <w:rsid w:val="009374CB"/>
    <w:pPr>
      <w:jc w:val="center"/>
    </w:pPr>
    <w:rPr>
      <w:b/>
      <w:sz w:val="28"/>
    </w:rPr>
  </w:style>
  <w:style w:type="paragraph" w:styleId="BodyTextIndent">
    <w:name w:val="Body Text Indent"/>
    <w:basedOn w:val="Normal"/>
    <w:rsid w:val="009374CB"/>
    <w:pPr>
      <w:ind w:left="360"/>
    </w:pPr>
  </w:style>
  <w:style w:type="character" w:styleId="Strong">
    <w:name w:val="Strong"/>
    <w:basedOn w:val="DefaultParagraphFont"/>
    <w:qFormat/>
    <w:rsid w:val="009374CB"/>
    <w:rPr>
      <w:b/>
      <w:bCs/>
    </w:rPr>
  </w:style>
  <w:style w:type="character" w:styleId="Hyperlink">
    <w:name w:val="Hyperlink"/>
    <w:basedOn w:val="DefaultParagraphFont"/>
    <w:uiPriority w:val="99"/>
    <w:rsid w:val="009374CB"/>
    <w:rPr>
      <w:color w:val="0000FF"/>
      <w:u w:val="single"/>
    </w:rPr>
  </w:style>
  <w:style w:type="character" w:styleId="FollowedHyperlink">
    <w:name w:val="FollowedHyperlink"/>
    <w:basedOn w:val="DefaultParagraphFont"/>
    <w:rsid w:val="009374CB"/>
    <w:rPr>
      <w:color w:val="800080"/>
      <w:u w:val="single"/>
    </w:rPr>
  </w:style>
  <w:style w:type="paragraph" w:styleId="NormalWeb">
    <w:name w:val="Normal (Web)"/>
    <w:basedOn w:val="Normal"/>
    <w:rsid w:val="009374CB"/>
    <w:pPr>
      <w:spacing w:before="100" w:beforeAutospacing="1" w:after="100" w:afterAutospacing="1"/>
    </w:pPr>
    <w:rPr>
      <w:rFonts w:ascii="Arial Unicode MS" w:eastAsia="Arial Unicode MS" w:hAnsi="Arial Unicode MS" w:cs="Arial Unicode MS"/>
      <w:szCs w:val="24"/>
    </w:rPr>
  </w:style>
  <w:style w:type="paragraph" w:styleId="BodyText2">
    <w:name w:val="Body Text 2"/>
    <w:basedOn w:val="Normal"/>
    <w:rsid w:val="009374CB"/>
    <w:pPr>
      <w:spacing w:after="0"/>
      <w:jc w:val="center"/>
    </w:pPr>
  </w:style>
  <w:style w:type="paragraph" w:customStyle="1" w:styleId="AttachListLetter">
    <w:name w:val="AttachList Letter"/>
    <w:basedOn w:val="Normal"/>
    <w:rsid w:val="009374CB"/>
    <w:pPr>
      <w:tabs>
        <w:tab w:val="left" w:pos="360"/>
      </w:tabs>
      <w:spacing w:after="0"/>
      <w:ind w:left="360" w:right="4320" w:hanging="360"/>
    </w:pPr>
  </w:style>
  <w:style w:type="paragraph" w:styleId="ListParagraph">
    <w:name w:val="List Paragraph"/>
    <w:basedOn w:val="Normal"/>
    <w:uiPriority w:val="34"/>
    <w:qFormat/>
    <w:rsid w:val="002E23EF"/>
    <w:pPr>
      <w:ind w:left="720"/>
      <w:contextualSpacing/>
    </w:pPr>
  </w:style>
  <w:style w:type="character" w:customStyle="1" w:styleId="CommentTextChar">
    <w:name w:val="Comment Text Char"/>
    <w:basedOn w:val="DefaultParagraphFont"/>
    <w:link w:val="CommentText"/>
    <w:uiPriority w:val="99"/>
    <w:rsid w:val="0079690F"/>
  </w:style>
  <w:style w:type="character" w:customStyle="1" w:styleId="Heading3Char">
    <w:name w:val="Heading 3 Char"/>
    <w:aliases w:val="Subsection Char,Subsection -X Title. Char"/>
    <w:basedOn w:val="DefaultParagraphFont"/>
    <w:link w:val="Heading3"/>
    <w:rsid w:val="00B13934"/>
    <w:rPr>
      <w:b/>
      <w:color w:val="000000" w:themeColor="text1"/>
      <w:sz w:val="24"/>
    </w:rPr>
  </w:style>
  <w:style w:type="character" w:customStyle="1" w:styleId="List1Char">
    <w:name w:val="List 1 Char"/>
    <w:basedOn w:val="Heading3Char"/>
    <w:link w:val="List1"/>
    <w:rsid w:val="00B13934"/>
    <w:rPr>
      <w:b w:val="0"/>
      <w:bCs/>
      <w:color w:val="000000" w:themeColor="text1"/>
      <w:sz w:val="24"/>
    </w:rPr>
  </w:style>
  <w:style w:type="paragraph" w:styleId="List2">
    <w:name w:val="List 2"/>
    <w:basedOn w:val="Normal"/>
    <w:link w:val="List2Char"/>
    <w:semiHidden/>
    <w:unhideWhenUsed/>
    <w:rsid w:val="00B13934"/>
    <w:pPr>
      <w:keepNext/>
      <w:keepLines/>
      <w:ind w:left="821"/>
    </w:pPr>
  </w:style>
  <w:style w:type="paragraph" w:styleId="List3">
    <w:name w:val="List 3"/>
    <w:basedOn w:val="Normal"/>
    <w:semiHidden/>
    <w:unhideWhenUsed/>
    <w:rsid w:val="00B13934"/>
    <w:pPr>
      <w:keepNext/>
      <w:keepLines/>
      <w:ind w:left="1282"/>
    </w:pPr>
  </w:style>
  <w:style w:type="paragraph" w:styleId="List4">
    <w:name w:val="List 4"/>
    <w:basedOn w:val="Normal"/>
    <w:rsid w:val="00B13934"/>
    <w:pPr>
      <w:keepNext/>
      <w:keepLines/>
      <w:ind w:left="1642"/>
    </w:pPr>
  </w:style>
  <w:style w:type="paragraph" w:styleId="List5">
    <w:name w:val="List 5"/>
    <w:basedOn w:val="Normal"/>
    <w:rsid w:val="00B13934"/>
    <w:pPr>
      <w:spacing w:before="120" w:after="0"/>
      <w:ind w:left="1872"/>
      <w:contextualSpacing/>
    </w:pPr>
  </w:style>
  <w:style w:type="paragraph" w:customStyle="1" w:styleId="List6">
    <w:name w:val="List 6"/>
    <w:basedOn w:val="List4"/>
    <w:link w:val="List6Char"/>
    <w:rsid w:val="00B13934"/>
    <w:pPr>
      <w:ind w:left="2088"/>
    </w:pPr>
    <w:rPr>
      <w:i/>
    </w:rPr>
  </w:style>
  <w:style w:type="character" w:customStyle="1" w:styleId="List2Char">
    <w:name w:val="List 2 Char"/>
    <w:basedOn w:val="DefaultParagraphFont"/>
    <w:link w:val="List2"/>
    <w:semiHidden/>
    <w:rsid w:val="00B13934"/>
    <w:rPr>
      <w:sz w:val="24"/>
    </w:rPr>
  </w:style>
  <w:style w:type="character" w:customStyle="1" w:styleId="List6Char">
    <w:name w:val="List 6 Char"/>
    <w:basedOn w:val="List2Char"/>
    <w:link w:val="List6"/>
    <w:rsid w:val="00B13934"/>
    <w:rPr>
      <w:i/>
      <w:sz w:val="24"/>
    </w:rPr>
  </w:style>
  <w:style w:type="paragraph" w:customStyle="1" w:styleId="List7">
    <w:name w:val="List 7"/>
    <w:basedOn w:val="List4"/>
    <w:link w:val="List7Char"/>
    <w:rsid w:val="00B13934"/>
    <w:pPr>
      <w:ind w:left="2534"/>
    </w:pPr>
    <w:rPr>
      <w:i/>
      <w:color w:val="000000"/>
      <w:sz w:val="22"/>
    </w:rPr>
  </w:style>
  <w:style w:type="character" w:customStyle="1" w:styleId="List7Char">
    <w:name w:val="List 7 Char"/>
    <w:basedOn w:val="List2Char"/>
    <w:link w:val="List7"/>
    <w:rsid w:val="00B13934"/>
    <w:rPr>
      <w:i/>
      <w:color w:val="000000"/>
      <w:sz w:val="22"/>
    </w:rPr>
  </w:style>
  <w:style w:type="paragraph" w:customStyle="1" w:styleId="List8">
    <w:name w:val="List 8"/>
    <w:basedOn w:val="List4"/>
    <w:link w:val="List8Char"/>
    <w:rsid w:val="00B13934"/>
    <w:pPr>
      <w:ind w:left="2880"/>
    </w:pPr>
    <w:rPr>
      <w:i/>
      <w:color w:val="000000"/>
      <w:sz w:val="22"/>
    </w:rPr>
  </w:style>
  <w:style w:type="character" w:customStyle="1" w:styleId="List8Char">
    <w:name w:val="List 8 Char"/>
    <w:basedOn w:val="List2Char"/>
    <w:link w:val="List8"/>
    <w:rsid w:val="00B13934"/>
    <w:rPr>
      <w:i/>
      <w:color w:val="000000"/>
      <w:sz w:val="22"/>
    </w:rPr>
  </w:style>
  <w:style w:type="paragraph" w:customStyle="1" w:styleId="Heading1Red">
    <w:name w:val="Heading 1_Red"/>
    <w:basedOn w:val="Normal"/>
    <w:link w:val="Heading1RedChar"/>
    <w:rsid w:val="00B13934"/>
    <w:pPr>
      <w:spacing w:after="0"/>
      <w:jc w:val="center"/>
      <w:outlineLvl w:val="0"/>
    </w:pPr>
    <w:rPr>
      <w:b/>
      <w:color w:val="FF0000"/>
      <w:sz w:val="40"/>
    </w:rPr>
  </w:style>
  <w:style w:type="character" w:customStyle="1" w:styleId="Heading1RedChar">
    <w:name w:val="Heading 1_Red Char"/>
    <w:basedOn w:val="DefaultParagraphFont"/>
    <w:link w:val="Heading1Red"/>
    <w:rsid w:val="00B13934"/>
    <w:rPr>
      <w:b/>
      <w:color w:val="FF0000"/>
      <w:sz w:val="40"/>
    </w:rPr>
  </w:style>
  <w:style w:type="character" w:customStyle="1" w:styleId="Heading5Char">
    <w:name w:val="Heading 5 Char"/>
    <w:basedOn w:val="DefaultParagraphFont"/>
    <w:link w:val="Heading5"/>
    <w:semiHidden/>
    <w:rsid w:val="00B13934"/>
    <w:rPr>
      <w:rFonts w:asciiTheme="majorHAnsi" w:eastAsiaTheme="majorEastAsia" w:hAnsiTheme="majorHAnsi" w:cstheme="majorBidi"/>
      <w:color w:val="365F91" w:themeColor="accent1" w:themeShade="BF"/>
      <w:sz w:val="24"/>
    </w:rPr>
  </w:style>
  <w:style w:type="paragraph" w:customStyle="1" w:styleId="edition">
    <w:name w:val="edition"/>
    <w:link w:val="editionChar"/>
    <w:rsid w:val="00B13934"/>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B13934"/>
    <w:rPr>
      <w:b/>
      <w:i/>
      <w:color w:val="000000" w:themeColor="text1"/>
      <w:sz w:val="28"/>
    </w:rPr>
  </w:style>
  <w:style w:type="paragraph" w:customStyle="1" w:styleId="Heading1change">
    <w:name w:val="Heading 1_change"/>
    <w:basedOn w:val="edition"/>
    <w:link w:val="Heading1changeChar"/>
    <w:rsid w:val="00B13934"/>
    <w:pPr>
      <w:widowControl/>
    </w:pPr>
    <w:rPr>
      <w:b w:val="0"/>
      <w:i w:val="0"/>
      <w:iCs/>
    </w:rPr>
  </w:style>
  <w:style w:type="character" w:customStyle="1" w:styleId="Heading1changeChar">
    <w:name w:val="Heading 1_change Char"/>
    <w:basedOn w:val="editionChar"/>
    <w:link w:val="Heading1change"/>
    <w:rsid w:val="00B13934"/>
    <w:rPr>
      <w:b w:val="0"/>
      <w:i w:val="0"/>
      <w:iCs/>
      <w:color w:val="000000" w:themeColor="text1"/>
      <w:sz w:val="28"/>
    </w:rPr>
  </w:style>
  <w:style w:type="paragraph" w:customStyle="1" w:styleId="Heading2change">
    <w:name w:val="Heading 2_change"/>
    <w:basedOn w:val="edition"/>
    <w:link w:val="Heading2changeChar"/>
    <w:rsid w:val="00B13934"/>
    <w:pPr>
      <w:keepNext/>
      <w:widowControl/>
      <w:outlineLvl w:val="1"/>
    </w:pPr>
    <w:rPr>
      <w:b w:val="0"/>
      <w:i w:val="0"/>
      <w:iCs/>
    </w:rPr>
  </w:style>
  <w:style w:type="character" w:customStyle="1" w:styleId="Heading2changeChar">
    <w:name w:val="Heading 2_change Char"/>
    <w:basedOn w:val="editionChar"/>
    <w:link w:val="Heading2change"/>
    <w:rsid w:val="00B13934"/>
    <w:rPr>
      <w:b w:val="0"/>
      <w:i w:val="0"/>
      <w:iCs/>
      <w:color w:val="000000" w:themeColor="text1"/>
      <w:sz w:val="28"/>
    </w:rPr>
  </w:style>
  <w:style w:type="paragraph" w:customStyle="1" w:styleId="Heading3change">
    <w:name w:val="Heading 3_change"/>
    <w:basedOn w:val="edition"/>
    <w:link w:val="Heading3changeChar"/>
    <w:rsid w:val="00B13934"/>
    <w:pPr>
      <w:widowControl/>
      <w:outlineLvl w:val="2"/>
    </w:pPr>
    <w:rPr>
      <w:b w:val="0"/>
      <w:i w:val="0"/>
      <w:iCs/>
      <w:caps/>
      <w:sz w:val="24"/>
    </w:rPr>
  </w:style>
  <w:style w:type="character" w:customStyle="1" w:styleId="Heading3changeChar">
    <w:name w:val="Heading 3_change Char"/>
    <w:basedOn w:val="editionChar"/>
    <w:link w:val="Heading3change"/>
    <w:rsid w:val="00B13934"/>
    <w:rPr>
      <w:b w:val="0"/>
      <w:i w:val="0"/>
      <w:iCs/>
      <w:caps/>
      <w:color w:val="000000" w:themeColor="text1"/>
      <w:sz w:val="24"/>
    </w:rPr>
  </w:style>
  <w:style w:type="paragraph" w:customStyle="1" w:styleId="List1change">
    <w:name w:val="List 1_change"/>
    <w:basedOn w:val="Normal"/>
    <w:link w:val="List1changeChar"/>
    <w:rsid w:val="00B13934"/>
    <w:pPr>
      <w:keepNext/>
      <w:keepLines/>
      <w:ind w:left="432"/>
    </w:pPr>
    <w:rPr>
      <w:i/>
      <w:iCs/>
      <w:color w:val="000000"/>
    </w:rPr>
  </w:style>
  <w:style w:type="character" w:customStyle="1" w:styleId="List1changeChar">
    <w:name w:val="List 1_change Char"/>
    <w:basedOn w:val="editionChar"/>
    <w:link w:val="List1change"/>
    <w:rsid w:val="00B13934"/>
    <w:rPr>
      <w:b w:val="0"/>
      <w:i/>
      <w:iCs/>
      <w:color w:val="000000"/>
      <w:sz w:val="24"/>
    </w:rPr>
  </w:style>
  <w:style w:type="paragraph" w:customStyle="1" w:styleId="List2change">
    <w:name w:val="List 2_change"/>
    <w:basedOn w:val="Normal"/>
    <w:link w:val="List2changeChar"/>
    <w:rsid w:val="00B13934"/>
    <w:pPr>
      <w:spacing w:before="120"/>
      <w:ind w:left="821"/>
      <w:contextualSpacing/>
    </w:pPr>
    <w:rPr>
      <w:i/>
      <w:iCs/>
      <w:color w:val="000000"/>
    </w:rPr>
  </w:style>
  <w:style w:type="character" w:customStyle="1" w:styleId="List2changeChar">
    <w:name w:val="List 2_change Char"/>
    <w:basedOn w:val="editionChar"/>
    <w:link w:val="List2change"/>
    <w:rsid w:val="00B13934"/>
    <w:rPr>
      <w:b/>
      <w:i/>
      <w:iCs/>
      <w:color w:val="000000" w:themeColor="text1"/>
      <w:sz w:val="24"/>
    </w:rPr>
  </w:style>
  <w:style w:type="paragraph" w:customStyle="1" w:styleId="List3change">
    <w:name w:val="List 3_change"/>
    <w:basedOn w:val="Normal"/>
    <w:link w:val="List3changeChar"/>
    <w:rsid w:val="00B13934"/>
    <w:pPr>
      <w:keepNext/>
      <w:keepLines/>
      <w:spacing w:before="120"/>
      <w:ind w:left="1282"/>
      <w:contextualSpacing/>
    </w:pPr>
    <w:rPr>
      <w:i/>
      <w:iCs/>
      <w:color w:val="000000"/>
    </w:rPr>
  </w:style>
  <w:style w:type="character" w:customStyle="1" w:styleId="List3changeChar">
    <w:name w:val="List 3_change Char"/>
    <w:basedOn w:val="editionChar"/>
    <w:link w:val="List3change"/>
    <w:rsid w:val="00B13934"/>
    <w:rPr>
      <w:b/>
      <w:i/>
      <w:iCs/>
      <w:color w:val="000000" w:themeColor="text1"/>
      <w:sz w:val="24"/>
    </w:rPr>
  </w:style>
  <w:style w:type="paragraph" w:customStyle="1" w:styleId="List4change">
    <w:name w:val="List 4_change"/>
    <w:basedOn w:val="Normal"/>
    <w:link w:val="List4changeChar"/>
    <w:rsid w:val="00B13934"/>
    <w:pPr>
      <w:spacing w:before="120"/>
      <w:ind w:left="1642"/>
      <w:contextualSpacing/>
    </w:pPr>
    <w:rPr>
      <w:i/>
      <w:iCs/>
      <w:color w:val="000000"/>
    </w:rPr>
  </w:style>
  <w:style w:type="character" w:customStyle="1" w:styleId="List4changeChar">
    <w:name w:val="List 4_change Char"/>
    <w:basedOn w:val="editionChar"/>
    <w:link w:val="List4change"/>
    <w:rsid w:val="00B13934"/>
    <w:rPr>
      <w:b/>
      <w:i/>
      <w:iCs/>
      <w:color w:val="000000" w:themeColor="text1"/>
      <w:sz w:val="24"/>
    </w:rPr>
  </w:style>
  <w:style w:type="paragraph" w:customStyle="1" w:styleId="List5change">
    <w:name w:val="List 5_change"/>
    <w:basedOn w:val="Normal"/>
    <w:link w:val="List5changeChar"/>
    <w:rsid w:val="00B13934"/>
    <w:pPr>
      <w:keepNext/>
      <w:keepLines/>
      <w:spacing w:before="120"/>
      <w:ind w:left="1872"/>
      <w:contextualSpacing/>
    </w:pPr>
    <w:rPr>
      <w:i/>
      <w:iCs/>
      <w:color w:val="000000"/>
    </w:rPr>
  </w:style>
  <w:style w:type="character" w:customStyle="1" w:styleId="List5changeChar">
    <w:name w:val="List 5_change Char"/>
    <w:basedOn w:val="editionChar"/>
    <w:link w:val="List5change"/>
    <w:rsid w:val="00B13934"/>
    <w:rPr>
      <w:b/>
      <w:i/>
      <w:iCs/>
      <w:color w:val="000000" w:themeColor="text1"/>
      <w:sz w:val="24"/>
    </w:rPr>
  </w:style>
  <w:style w:type="paragraph" w:customStyle="1" w:styleId="List6change">
    <w:name w:val="List 6_change"/>
    <w:basedOn w:val="Normal"/>
    <w:link w:val="List6changeChar"/>
    <w:rsid w:val="00B13934"/>
    <w:pPr>
      <w:keepNext/>
      <w:keepLines/>
      <w:spacing w:before="120"/>
      <w:ind w:left="2088"/>
      <w:contextualSpacing/>
    </w:pPr>
    <w:rPr>
      <w:iCs/>
      <w:color w:val="000000"/>
      <w:sz w:val="22"/>
    </w:rPr>
  </w:style>
  <w:style w:type="character" w:customStyle="1" w:styleId="List6changeChar">
    <w:name w:val="List 6_change Char"/>
    <w:basedOn w:val="editionChar"/>
    <w:link w:val="List6change"/>
    <w:rsid w:val="00B13934"/>
    <w:rPr>
      <w:b/>
      <w:i w:val="0"/>
      <w:iCs/>
      <w:color w:val="000000" w:themeColor="text1"/>
      <w:sz w:val="22"/>
    </w:rPr>
  </w:style>
  <w:style w:type="paragraph" w:customStyle="1" w:styleId="List7change">
    <w:name w:val="List 7_change"/>
    <w:basedOn w:val="Normal"/>
    <w:link w:val="List7changeChar"/>
    <w:rsid w:val="00B13934"/>
    <w:pPr>
      <w:keepNext/>
      <w:keepLines/>
      <w:spacing w:before="120"/>
      <w:ind w:left="2534"/>
      <w:contextualSpacing/>
    </w:pPr>
    <w:rPr>
      <w:iCs/>
      <w:color w:val="000000"/>
    </w:rPr>
  </w:style>
  <w:style w:type="character" w:customStyle="1" w:styleId="List7changeChar">
    <w:name w:val="List 7_change Char"/>
    <w:basedOn w:val="editionChar"/>
    <w:link w:val="List7change"/>
    <w:rsid w:val="00B13934"/>
    <w:rPr>
      <w:b/>
      <w:i w:val="0"/>
      <w:iCs/>
      <w:color w:val="000000" w:themeColor="text1"/>
      <w:sz w:val="24"/>
    </w:rPr>
  </w:style>
  <w:style w:type="paragraph" w:customStyle="1" w:styleId="List8change">
    <w:name w:val="List 8_change"/>
    <w:basedOn w:val="Normal"/>
    <w:link w:val="List8changeChar"/>
    <w:rsid w:val="00B13934"/>
    <w:pPr>
      <w:keepNext/>
      <w:keepLines/>
      <w:spacing w:before="120"/>
      <w:ind w:left="2880"/>
      <w:contextualSpacing/>
    </w:pPr>
    <w:rPr>
      <w:iCs/>
      <w:color w:val="000000"/>
    </w:rPr>
  </w:style>
  <w:style w:type="character" w:customStyle="1" w:styleId="List8changeChar">
    <w:name w:val="List 8_change Char"/>
    <w:basedOn w:val="editionChar"/>
    <w:link w:val="List8change"/>
    <w:rsid w:val="00B13934"/>
    <w:rPr>
      <w:b/>
      <w:i w:val="0"/>
      <w:iCs/>
      <w:color w:val="000000" w:themeColor="text1"/>
      <w:sz w:val="24"/>
    </w:rPr>
  </w:style>
  <w:style w:type="paragraph" w:customStyle="1" w:styleId="Normalchange">
    <w:name w:val="Normal_change"/>
    <w:basedOn w:val="edition"/>
    <w:link w:val="NormalchangeChar"/>
    <w:rsid w:val="00B13934"/>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B13934"/>
    <w:rPr>
      <w:rFonts w:asciiTheme="minorHAnsi" w:hAnsiTheme="minorHAnsi" w:cstheme="minorHAnsi"/>
      <w:b/>
      <w:i w:val="0"/>
      <w:iCs/>
      <w:color w:val="000000" w:themeColor="text1"/>
      <w:sz w:val="22"/>
    </w:rPr>
  </w:style>
  <w:style w:type="paragraph" w:styleId="PlainText">
    <w:name w:val="Plain Text"/>
    <w:basedOn w:val="Normal"/>
    <w:link w:val="PlainTextChar"/>
    <w:uiPriority w:val="99"/>
    <w:semiHidden/>
    <w:unhideWhenUsed/>
    <w:rsid w:val="00FD5ED0"/>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D5ED0"/>
    <w:rPr>
      <w:rFonts w:ascii="Calibri" w:eastAsiaTheme="minorHAnsi" w:hAnsi="Calibri" w:cstheme="minorBidi"/>
      <w:sz w:val="22"/>
      <w:szCs w:val="21"/>
    </w:rPr>
  </w:style>
  <w:style w:type="character" w:customStyle="1" w:styleId="Heading1Char">
    <w:name w:val="Heading 1 Char"/>
    <w:aliases w:val="Subpart Char,Subpart XXXX.X-Title Char"/>
    <w:basedOn w:val="DefaultParagraphFont"/>
    <w:link w:val="Heading1"/>
    <w:rsid w:val="00923F6B"/>
    <w:rPr>
      <w:b/>
      <w:color w:val="000000" w:themeColor="text1"/>
      <w:sz w:val="32"/>
    </w:rPr>
  </w:style>
  <w:style w:type="paragraph" w:styleId="TOCHeading">
    <w:name w:val="TOC Heading"/>
    <w:basedOn w:val="Heading1"/>
    <w:next w:val="Normal"/>
    <w:uiPriority w:val="39"/>
    <w:unhideWhenUsed/>
    <w:qFormat/>
    <w:rsid w:val="00923F6B"/>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03936">
      <w:bodyDiv w:val="1"/>
      <w:marLeft w:val="0"/>
      <w:marRight w:val="0"/>
      <w:marTop w:val="0"/>
      <w:marBottom w:val="0"/>
      <w:divBdr>
        <w:top w:val="none" w:sz="0" w:space="0" w:color="auto"/>
        <w:left w:val="none" w:sz="0" w:space="0" w:color="auto"/>
        <w:bottom w:val="none" w:sz="0" w:space="0" w:color="auto"/>
        <w:right w:val="none" w:sz="0" w:space="0" w:color="auto"/>
      </w:divBdr>
    </w:div>
    <w:div w:id="170069998">
      <w:bodyDiv w:val="1"/>
      <w:marLeft w:val="0"/>
      <w:marRight w:val="0"/>
      <w:marTop w:val="0"/>
      <w:marBottom w:val="0"/>
      <w:divBdr>
        <w:top w:val="none" w:sz="0" w:space="0" w:color="auto"/>
        <w:left w:val="none" w:sz="0" w:space="0" w:color="auto"/>
        <w:bottom w:val="none" w:sz="0" w:space="0" w:color="auto"/>
        <w:right w:val="none" w:sz="0" w:space="0" w:color="auto"/>
      </w:divBdr>
    </w:div>
    <w:div w:id="651064368">
      <w:bodyDiv w:val="1"/>
      <w:marLeft w:val="0"/>
      <w:marRight w:val="0"/>
      <w:marTop w:val="0"/>
      <w:marBottom w:val="0"/>
      <w:divBdr>
        <w:top w:val="none" w:sz="0" w:space="0" w:color="auto"/>
        <w:left w:val="none" w:sz="0" w:space="0" w:color="auto"/>
        <w:bottom w:val="none" w:sz="0" w:space="0" w:color="auto"/>
        <w:right w:val="none" w:sz="0" w:space="0" w:color="auto"/>
      </w:divBdr>
    </w:div>
    <w:div w:id="1277061874">
      <w:bodyDiv w:val="1"/>
      <w:marLeft w:val="0"/>
      <w:marRight w:val="0"/>
      <w:marTop w:val="0"/>
      <w:marBottom w:val="0"/>
      <w:divBdr>
        <w:top w:val="none" w:sz="0" w:space="0" w:color="auto"/>
        <w:left w:val="none" w:sz="0" w:space="0" w:color="auto"/>
        <w:bottom w:val="none" w:sz="0" w:space="0" w:color="auto"/>
        <w:right w:val="none" w:sz="0" w:space="0" w:color="auto"/>
      </w:divBdr>
    </w:div>
    <w:div w:id="1484660508">
      <w:bodyDiv w:val="1"/>
      <w:marLeft w:val="0"/>
      <w:marRight w:val="0"/>
      <w:marTop w:val="0"/>
      <w:marBottom w:val="0"/>
      <w:divBdr>
        <w:top w:val="none" w:sz="0" w:space="0" w:color="auto"/>
        <w:left w:val="none" w:sz="0" w:space="0" w:color="auto"/>
        <w:bottom w:val="none" w:sz="0" w:space="0" w:color="auto"/>
        <w:right w:val="none" w:sz="0" w:space="0" w:color="auto"/>
      </w:divBdr>
    </w:div>
    <w:div w:id="160572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acquisition.gov/far/part-5" TargetMode="External"/><Relationship Id="rId21" Type="http://schemas.openxmlformats.org/officeDocument/2006/relationships/hyperlink" Target="AFFARS-MP_PART-mp_5305.303.docx" TargetMode="External"/><Relationship Id="rId42" Type="http://schemas.openxmlformats.org/officeDocument/2006/relationships/hyperlink" Target="mailto:SAF.AQ.SAF-AQC.Workflow@us.af.mil" TargetMode="External"/><Relationship Id="rId47" Type="http://schemas.openxmlformats.org/officeDocument/2006/relationships/hyperlink" Target="http://static.e-publishing.af.mil/production/1/saf_fm/publication/afi65-118/afi65-118.pdf" TargetMode="External"/><Relationship Id="rId63" Type="http://schemas.openxmlformats.org/officeDocument/2006/relationships/hyperlink" Target="AFFARS-MP_PART-mp_5301.601(a)(i).docx"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AFFARS-MP_PART-mp_5301.601-90.docx" TargetMode="External"/><Relationship Id="rId29" Type="http://schemas.openxmlformats.org/officeDocument/2006/relationships/hyperlink" Target="AFFARS-MP_PART-mp_5301.601(a)(i).docx" TargetMode="External"/><Relationship Id="rId11" Type="http://schemas.openxmlformats.org/officeDocument/2006/relationships/hyperlink" Target="file:///\\periwinkle_vnx\saf_aqc_org\AQCP\5640%20-%20AFFARS\Archive%20--%20AFACs\!_Previous%20AFACs\2022\2022%20(01)\2.%20%20Changes%20Accepted\mp_5301.601-90.docx" TargetMode="External"/><Relationship Id="rId24" Type="http://schemas.openxmlformats.org/officeDocument/2006/relationships/hyperlink" Target="mailto:SAF.LLP.Workflow@us.af.mil" TargetMode="External"/><Relationship Id="rId32" Type="http://schemas.openxmlformats.org/officeDocument/2006/relationships/hyperlink" Target="file:///\\periwinkle_vnx\saf_aqc_org\AQCP\5640%20-%20AFFARS\Archive%20--%20AFACs\!_Previous%20AFACs\2022\2022%20(01)\2.%20%20Changes%20Accepted\mp_5301.601-90.docx" TargetMode="External"/><Relationship Id="rId37" Type="http://schemas.openxmlformats.org/officeDocument/2006/relationships/hyperlink" Target="https://www.acquisition.gov/far/part-52" TargetMode="External"/><Relationship Id="rId40" Type="http://schemas.openxmlformats.org/officeDocument/2006/relationships/hyperlink" Target="mailto:SAF.AQ.SAF-AQC.Workflow@us.af.mil" TargetMode="External"/><Relationship Id="rId45" Type="http://schemas.openxmlformats.org/officeDocument/2006/relationships/hyperlink" Target="http://static.e-publishing.af.mil/production/1/saf_fm/publication/afi65-118/afi65-118.pdf" TargetMode="External"/><Relationship Id="rId53" Type="http://schemas.openxmlformats.org/officeDocument/2006/relationships/hyperlink" Target="AFFARS-MP_PART-mp_5301.601(a)(i).docx" TargetMode="External"/><Relationship Id="rId58" Type="http://schemas.openxmlformats.org/officeDocument/2006/relationships/hyperlink" Target="https://www.acquisition.gov/dfars/part-217-special-contracting-methods"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AFFARS-PART-5352.docx" TargetMode="External"/><Relationship Id="rId19" Type="http://schemas.openxmlformats.org/officeDocument/2006/relationships/hyperlink" Target="mailto:SAF.AQ.SAF-AQC.Workflow@us.af.mil" TargetMode="External"/><Relationship Id="rId14" Type="http://schemas.openxmlformats.org/officeDocument/2006/relationships/hyperlink" Target="AFFARS-MP_PART-mp_5301.601(a)(i).docx" TargetMode="External"/><Relationship Id="rId22" Type="http://schemas.openxmlformats.org/officeDocument/2006/relationships/hyperlink" Target="mailto:SAF.AQ.SAF-AQC.Workflow@us.af.mil" TargetMode="External"/><Relationship Id="rId27" Type="http://schemas.openxmlformats.org/officeDocument/2006/relationships/hyperlink" Target="file:///\\periwinkle_vnx\saf_aqc_org\AQCP\5640%20-%20AFFARS\Archive%20--%20AFACs\!_Previous%20AFACs\2022\2022%20(01)\2.%20%20Changes%20Accepted\mp_5301.601-90.docx" TargetMode="External"/><Relationship Id="rId30" Type="http://schemas.openxmlformats.org/officeDocument/2006/relationships/hyperlink" Target="https://www.acquisition.gov/dfars/part-217-special-contracting-methods" TargetMode="External"/><Relationship Id="rId35" Type="http://schemas.openxmlformats.org/officeDocument/2006/relationships/hyperlink" Target="https://www.acquisition.gov/far/part-17" TargetMode="External"/><Relationship Id="rId43" Type="http://schemas.openxmlformats.org/officeDocument/2006/relationships/hyperlink" Target="https://usaf.dps.mil/sites/AFCC/KnowledgeCenter/contracting_templates/Forms/Grouped_by_FAR_Part.aspx" TargetMode="External"/><Relationship Id="rId48" Type="http://schemas.openxmlformats.org/officeDocument/2006/relationships/hyperlink" Target="https://www.acquisition.gov/dfars/part-217-special-contracting-methods" TargetMode="External"/><Relationship Id="rId56" Type="http://schemas.openxmlformats.org/officeDocument/2006/relationships/hyperlink" Target="file:///\\periwinkle_vnx\saf_aqc_org\AQCP\5640%20-%20AFFARS\Archive%20--%20AFACs\!_Previous%20AFACs\2022\2022%20(01)\2.%20%20Changes%20Accepted\mp_5301.601-90.docx" TargetMode="External"/><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mailto:SAF.AQ.SAF-AQC.Workflow@us.af.mil" TargetMode="External"/><Relationship Id="rId3" Type="http://schemas.openxmlformats.org/officeDocument/2006/relationships/customXml" Target="../customXml/item3.xml"/><Relationship Id="rId12" Type="http://schemas.openxmlformats.org/officeDocument/2006/relationships/hyperlink" Target="mailto:SAF.AQ.SAF-AQC.Workflow@us.af.mil" TargetMode="External"/><Relationship Id="rId17" Type="http://schemas.openxmlformats.org/officeDocument/2006/relationships/hyperlink" Target="mailto:SAF.AQ.SAF-AQC.Workflow@us.af.mil" TargetMode="External"/><Relationship Id="rId25" Type="http://schemas.openxmlformats.org/officeDocument/2006/relationships/hyperlink" Target="https://www.acquisition.gov/dfars/part-217-special-contracting-methods" TargetMode="External"/><Relationship Id="rId33" Type="http://schemas.openxmlformats.org/officeDocument/2006/relationships/hyperlink" Target="file:///\\periwinkle_vnx\saf_aqc_org\AQCP\5640%20-%20AFFARS\Archive%20--%20AFACs\!_Previous%20AFACs\2022\2022%20(01)\2.%20%20Changes%20Accepted\mp_5301.601-90.docx" TargetMode="External"/><Relationship Id="rId38" Type="http://schemas.openxmlformats.org/officeDocument/2006/relationships/hyperlink" Target="https://www.acquisition.gov/dfars/part-217-special-contracting-methods" TargetMode="External"/><Relationship Id="rId46" Type="http://schemas.openxmlformats.org/officeDocument/2006/relationships/hyperlink" Target="AFFARS-MP_PART-mp_5301.601(a)(i).docx" TargetMode="External"/><Relationship Id="rId59" Type="http://schemas.openxmlformats.org/officeDocument/2006/relationships/hyperlink" Target="https://www.afcontracting.hq.af.mil/enterprise_metrics/index.cfm" TargetMode="External"/><Relationship Id="rId67" Type="http://schemas.openxmlformats.org/officeDocument/2006/relationships/footer" Target="footer2.xml"/><Relationship Id="rId20" Type="http://schemas.openxmlformats.org/officeDocument/2006/relationships/hyperlink" Target="https://www.acquisition.gov/dfars/part-217-special-contracting-methods" TargetMode="External"/><Relationship Id="rId41" Type="http://schemas.openxmlformats.org/officeDocument/2006/relationships/hyperlink" Target="file:///\\periwinkle_vnx\saf_aqc_org\AQCP\5640%20-%20AFFARS\Archive%20--%20AFACs\!_Previous%20AFACs\2022\2022%20(01)\2.%20%20Changes%20Accepted\mp_5301.601-90.docx" TargetMode="External"/><Relationship Id="rId54" Type="http://schemas.openxmlformats.org/officeDocument/2006/relationships/hyperlink" Target="https://usaf.dps.mil/sites/AFCC/KnowledgeCenter/contracting_templates/request_for_authority_to_issue_UCA.pdf" TargetMode="External"/><Relationship Id="rId62" Type="http://schemas.openxmlformats.org/officeDocument/2006/relationships/hyperlink" Target="AFFARS-MP_PART-mp_5301.601(a)(i).docx"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AFFARS-MP_PART-mp_5301.601(a)(i).docx" TargetMode="External"/><Relationship Id="rId23" Type="http://schemas.openxmlformats.org/officeDocument/2006/relationships/hyperlink" Target="mailto:SAF.FMBL.Budget-Appropriations.Liaison@us.af.mil" TargetMode="External"/><Relationship Id="rId28" Type="http://schemas.openxmlformats.org/officeDocument/2006/relationships/hyperlink" Target="mailto:SAF.AQ.SAF-AQC.Workflow@us.af.mil" TargetMode="External"/><Relationship Id="rId36" Type="http://schemas.openxmlformats.org/officeDocument/2006/relationships/hyperlink" Target="https://www.acquisition.gov/far/part-17" TargetMode="External"/><Relationship Id="rId49" Type="http://schemas.openxmlformats.org/officeDocument/2006/relationships/hyperlink" Target="https://www.acquisition.gov/dfars/part-217-special-contracting-methods" TargetMode="External"/><Relationship Id="rId57" Type="http://schemas.openxmlformats.org/officeDocument/2006/relationships/hyperlink" Target="mailto:SAF.AQ.SAF-AQC.Workflow@us.af.mil" TargetMode="External"/><Relationship Id="rId10" Type="http://schemas.openxmlformats.org/officeDocument/2006/relationships/endnotes" Target="endnotes.xml"/><Relationship Id="rId31" Type="http://schemas.openxmlformats.org/officeDocument/2006/relationships/hyperlink" Target="mailto:SAF.AQ.SAF-AQC.Workflow@us.af.mil" TargetMode="External"/><Relationship Id="rId44" Type="http://schemas.openxmlformats.org/officeDocument/2006/relationships/hyperlink" Target="https://usaf.dps.mil/sites/AFCC/KnowledgeCenter/contracting_templates/exercising_an_option.pdf" TargetMode="External"/><Relationship Id="rId52" Type="http://schemas.openxmlformats.org/officeDocument/2006/relationships/hyperlink" Target="AFFARS-MP_PART-mp_5301.601(a)(i).docx" TargetMode="External"/><Relationship Id="rId60" Type="http://schemas.openxmlformats.org/officeDocument/2006/relationships/hyperlink" Target="https://www.acquisition.gov/dfars/part-217-special-contracting-methods" TargetMode="External"/><Relationship Id="rId65"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usaf.dps.mil/sites/AFCC/KnowledgeCenter/Documents/Other_Pubs/Other_Guides/multi_year_contracting_guide.docx" TargetMode="External"/><Relationship Id="rId18" Type="http://schemas.openxmlformats.org/officeDocument/2006/relationships/hyperlink" Target="file:///\\periwinkle_vnx\saf_aqc_org\AQCP\5640%20-%20AFFARS\Archive%20--%20AFACs\!_Previous%20AFACs\2022\2022%20(01)\2.%20%20Changes%20Accepted\mp_5301.601-90.docx" TargetMode="External"/><Relationship Id="rId39" Type="http://schemas.openxmlformats.org/officeDocument/2006/relationships/hyperlink" Target="file:///\\periwinkle_vnx\saf_aqc_org\AQCP\5640%20-%20AFFARS\Archive%20--%20AFACs\!_Previous%20AFACs\2022\2022%20(01)\2.%20%20Changes%20Accepted\mp_5301.601-90.docx" TargetMode="External"/><Relationship Id="rId34" Type="http://schemas.openxmlformats.org/officeDocument/2006/relationships/hyperlink" Target="https://www.acquisition.gov/dfars/part-217-special-contracting-methods" TargetMode="External"/><Relationship Id="rId50" Type="http://schemas.openxmlformats.org/officeDocument/2006/relationships/hyperlink" Target="https://www.acquisition.gov/dfars/part-217-special-contracting-methods" TargetMode="External"/><Relationship Id="rId55" Type="http://schemas.openxmlformats.org/officeDocument/2006/relationships/hyperlink" Target="AFFARS-MP_PART-mp_5301.601(a)(i).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15EA12-5B8F-4893-8845-0D59F7A33C11}">
  <ds:schemaRefs>
    <ds:schemaRef ds:uri="http://schemas.microsoft.com/sharepoint/v3/contenttype/forms"/>
  </ds:schemaRefs>
</ds:datastoreItem>
</file>

<file path=customXml/itemProps2.xml><?xml version="1.0" encoding="utf-8"?>
<ds:datastoreItem xmlns:ds="http://schemas.openxmlformats.org/officeDocument/2006/customXml" ds:itemID="{398785DE-C6EA-4A8B-8580-5B1C88A5D55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F48A839-12DF-4F77-84E8-4EFDC260F3B6}">
  <ds:schemaRefs>
    <ds:schemaRef ds:uri="http://schemas.openxmlformats.org/officeDocument/2006/bibliography"/>
  </ds:schemaRefs>
</ds:datastoreItem>
</file>

<file path=customXml/itemProps4.xml><?xml version="1.0" encoding="utf-8"?>
<ds:datastoreItem xmlns:ds="http://schemas.openxmlformats.org/officeDocument/2006/customXml" ds:itemID="{6A92589B-8B92-424B-945D-863985908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2337</Words>
  <Characters>13321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Special Contracting Methods</vt:lpstr>
    </vt:vector>
  </TitlesOfParts>
  <Company>SAFNET</Company>
  <LinksUpToDate>false</LinksUpToDate>
  <CharactersWithSpaces>15627</CharactersWithSpaces>
  <SharedDoc>false</SharedDoc>
  <HLinks>
    <vt:vector size="186" baseType="variant">
      <vt:variant>
        <vt:i4>2818082</vt:i4>
      </vt:variant>
      <vt:variant>
        <vt:i4>90</vt:i4>
      </vt:variant>
      <vt:variant>
        <vt:i4>0</vt:i4>
      </vt:variant>
      <vt:variant>
        <vt:i4>5</vt:i4>
      </vt:variant>
      <vt:variant>
        <vt:lpwstr>IG5317.9500.doc</vt:lpwstr>
      </vt:variant>
      <vt:variant>
        <vt:lpwstr/>
      </vt:variant>
      <vt:variant>
        <vt:i4>131099</vt:i4>
      </vt:variant>
      <vt:variant>
        <vt:i4>87</vt:i4>
      </vt:variant>
      <vt:variant>
        <vt:i4>0</vt:i4>
      </vt:variant>
      <vt:variant>
        <vt:i4>5</vt:i4>
      </vt:variant>
      <vt:variant>
        <vt:lpwstr>MP5317.78.doc</vt:lpwstr>
      </vt:variant>
      <vt:variant>
        <vt:lpwstr/>
      </vt:variant>
      <vt:variant>
        <vt:i4>3801135</vt:i4>
      </vt:variant>
      <vt:variant>
        <vt:i4>84</vt:i4>
      </vt:variant>
      <vt:variant>
        <vt:i4>0</vt:i4>
      </vt:variant>
      <vt:variant>
        <vt:i4>5</vt:i4>
      </vt:variant>
      <vt:variant>
        <vt:lpwstr>http://www.e-publishing.af.mil/shared/media/epubs/AFI65-116.pdf</vt:lpwstr>
      </vt:variant>
      <vt:variant>
        <vt:lpwstr/>
      </vt:variant>
      <vt:variant>
        <vt:i4>196616</vt:i4>
      </vt:variant>
      <vt:variant>
        <vt:i4>81</vt:i4>
      </vt:variant>
      <vt:variant>
        <vt:i4>0</vt:i4>
      </vt:variant>
      <vt:variant>
        <vt:i4>5</vt:i4>
      </vt:variant>
      <vt:variant>
        <vt:lpwstr>5352.doc</vt:lpwstr>
      </vt:variant>
      <vt:variant>
        <vt:lpwstr>p53522179000</vt:lpwstr>
      </vt:variant>
      <vt:variant>
        <vt:i4>131095</vt:i4>
      </vt:variant>
      <vt:variant>
        <vt:i4>78</vt:i4>
      </vt:variant>
      <vt:variant>
        <vt:i4>0</vt:i4>
      </vt:variant>
      <vt:variant>
        <vt:i4>5</vt:i4>
      </vt:variant>
      <vt:variant>
        <vt:lpwstr>MP5317.74.doc</vt:lpwstr>
      </vt:variant>
      <vt:variant>
        <vt:lpwstr/>
      </vt:variant>
      <vt:variant>
        <vt:i4>7209051</vt:i4>
      </vt:variant>
      <vt:variant>
        <vt:i4>75</vt:i4>
      </vt:variant>
      <vt:variant>
        <vt:i4>0</vt:i4>
      </vt:variant>
      <vt:variant>
        <vt:i4>5</vt:i4>
      </vt:variant>
      <vt:variant>
        <vt:lpwstr>mailto:safaqc.workflow@pentagon.af.mil</vt:lpwstr>
      </vt:variant>
      <vt:variant>
        <vt:lpwstr/>
      </vt:variant>
      <vt:variant>
        <vt:i4>3342418</vt:i4>
      </vt:variant>
      <vt:variant>
        <vt:i4>72</vt:i4>
      </vt:variant>
      <vt:variant>
        <vt:i4>0</vt:i4>
      </vt:variant>
      <vt:variant>
        <vt:i4>5</vt:i4>
      </vt:variant>
      <vt:variant>
        <vt:lpwstr>http://farsite.hill.af.mil/reghtml/regs/far2afmcfars/fardfars/dfars/dfars217.htm</vt:lpwstr>
      </vt:variant>
      <vt:variant>
        <vt:lpwstr>P824_46523</vt:lpwstr>
      </vt:variant>
      <vt:variant>
        <vt:i4>3211344</vt:i4>
      </vt:variant>
      <vt:variant>
        <vt:i4>69</vt:i4>
      </vt:variant>
      <vt:variant>
        <vt:i4>0</vt:i4>
      </vt:variant>
      <vt:variant>
        <vt:i4>5</vt:i4>
      </vt:variant>
      <vt:variant>
        <vt:lpwstr>http://farsite.hill.af.mil/reghtml/regs/far2afmcfars/fardfars/dfars/dfars217.htm</vt:lpwstr>
      </vt:variant>
      <vt:variant>
        <vt:lpwstr>P818_45800</vt:lpwstr>
      </vt:variant>
      <vt:variant>
        <vt:i4>3145811</vt:i4>
      </vt:variant>
      <vt:variant>
        <vt:i4>66</vt:i4>
      </vt:variant>
      <vt:variant>
        <vt:i4>0</vt:i4>
      </vt:variant>
      <vt:variant>
        <vt:i4>5</vt:i4>
      </vt:variant>
      <vt:variant>
        <vt:lpwstr>http://farsite.hill.af.mil/reghtml/regs/far2afmcfars/fardfars/dfars/dfars217.htm</vt:lpwstr>
      </vt:variant>
      <vt:variant>
        <vt:lpwstr>P808_45029</vt:lpwstr>
      </vt:variant>
      <vt:variant>
        <vt:i4>4128854</vt:i4>
      </vt:variant>
      <vt:variant>
        <vt:i4>63</vt:i4>
      </vt:variant>
      <vt:variant>
        <vt:i4>0</vt:i4>
      </vt:variant>
      <vt:variant>
        <vt:i4>5</vt:i4>
      </vt:variant>
      <vt:variant>
        <vt:lpwstr>http://farsite.hill.af.mil/reghtml/regs/far2afmcfars/fardfars/dfars/dfars217.htm</vt:lpwstr>
      </vt:variant>
      <vt:variant>
        <vt:lpwstr>P805_44962</vt:lpwstr>
      </vt:variant>
      <vt:variant>
        <vt:i4>131095</vt:i4>
      </vt:variant>
      <vt:variant>
        <vt:i4>60</vt:i4>
      </vt:variant>
      <vt:variant>
        <vt:i4>0</vt:i4>
      </vt:variant>
      <vt:variant>
        <vt:i4>5</vt:i4>
      </vt:variant>
      <vt:variant>
        <vt:lpwstr>MP5317.74.doc</vt:lpwstr>
      </vt:variant>
      <vt:variant>
        <vt:lpwstr/>
      </vt:variant>
      <vt:variant>
        <vt:i4>3276894</vt:i4>
      </vt:variant>
      <vt:variant>
        <vt:i4>57</vt:i4>
      </vt:variant>
      <vt:variant>
        <vt:i4>0</vt:i4>
      </vt:variant>
      <vt:variant>
        <vt:i4>5</vt:i4>
      </vt:variant>
      <vt:variant>
        <vt:lpwstr>http://farsite.hill.af.mil/reghtml/regs/far2afmcfars/fardfars/dfars/dfars217.htm</vt:lpwstr>
      </vt:variant>
      <vt:variant>
        <vt:lpwstr>P856_46297</vt:lpwstr>
      </vt:variant>
      <vt:variant>
        <vt:i4>3407959</vt:i4>
      </vt:variant>
      <vt:variant>
        <vt:i4>54</vt:i4>
      </vt:variant>
      <vt:variant>
        <vt:i4>0</vt:i4>
      </vt:variant>
      <vt:variant>
        <vt:i4>5</vt:i4>
      </vt:variant>
      <vt:variant>
        <vt:lpwstr>http://farsite.hill.af.mil/reghtml/regs/far2afmcfars/fardfars/dfars/dfars217.htm</vt:lpwstr>
      </vt:variant>
      <vt:variant>
        <vt:lpwstr>P846_45526</vt:lpwstr>
      </vt:variant>
      <vt:variant>
        <vt:i4>3211358</vt:i4>
      </vt:variant>
      <vt:variant>
        <vt:i4>51</vt:i4>
      </vt:variant>
      <vt:variant>
        <vt:i4>0</vt:i4>
      </vt:variant>
      <vt:variant>
        <vt:i4>5</vt:i4>
      </vt:variant>
      <vt:variant>
        <vt:lpwstr>http://farsite.hill.af.mil/reghtml/regs/far2afmcfars/fardfars/dfars/dfars217.htm</vt:lpwstr>
      </vt:variant>
      <vt:variant>
        <vt:lpwstr>P784_42209</vt:lpwstr>
      </vt:variant>
      <vt:variant>
        <vt:i4>131095</vt:i4>
      </vt:variant>
      <vt:variant>
        <vt:i4>48</vt:i4>
      </vt:variant>
      <vt:variant>
        <vt:i4>0</vt:i4>
      </vt:variant>
      <vt:variant>
        <vt:i4>5</vt:i4>
      </vt:variant>
      <vt:variant>
        <vt:lpwstr>MP5317.74.doc</vt:lpwstr>
      </vt:variant>
      <vt:variant>
        <vt:lpwstr/>
      </vt:variant>
      <vt:variant>
        <vt:i4>3211358</vt:i4>
      </vt:variant>
      <vt:variant>
        <vt:i4>45</vt:i4>
      </vt:variant>
      <vt:variant>
        <vt:i4>0</vt:i4>
      </vt:variant>
      <vt:variant>
        <vt:i4>5</vt:i4>
      </vt:variant>
      <vt:variant>
        <vt:lpwstr>http://farsite.hill.af.mil/reghtml/regs/far2afmcfars/fardfars/dfars/dfars217.htm</vt:lpwstr>
      </vt:variant>
      <vt:variant>
        <vt:lpwstr>P784_42209</vt:lpwstr>
      </vt:variant>
      <vt:variant>
        <vt:i4>1376275</vt:i4>
      </vt:variant>
      <vt:variant>
        <vt:i4>42</vt:i4>
      </vt:variant>
      <vt:variant>
        <vt:i4>0</vt:i4>
      </vt:variant>
      <vt:variant>
        <vt:i4>5</vt:i4>
      </vt:variant>
      <vt:variant>
        <vt:lpwstr>IG5317.74.doc</vt:lpwstr>
      </vt:variant>
      <vt:variant>
        <vt:lpwstr/>
      </vt:variant>
      <vt:variant>
        <vt:i4>131162</vt:i4>
      </vt:variant>
      <vt:variant>
        <vt:i4>39</vt:i4>
      </vt:variant>
      <vt:variant>
        <vt:i4>0</vt:i4>
      </vt:variant>
      <vt:variant>
        <vt:i4>5</vt:i4>
      </vt:variant>
      <vt:variant>
        <vt:lpwstr>MP5317.5.doc</vt:lpwstr>
      </vt:variant>
      <vt:variant>
        <vt:lpwstr>mp5317504</vt:lpwstr>
      </vt:variant>
      <vt:variant>
        <vt:i4>131162</vt:i4>
      </vt:variant>
      <vt:variant>
        <vt:i4>36</vt:i4>
      </vt:variant>
      <vt:variant>
        <vt:i4>0</vt:i4>
      </vt:variant>
      <vt:variant>
        <vt:i4>5</vt:i4>
      </vt:variant>
      <vt:variant>
        <vt:lpwstr>MP5317.5.doc</vt:lpwstr>
      </vt:variant>
      <vt:variant>
        <vt:lpwstr>mp5317503</vt:lpwstr>
      </vt:variant>
      <vt:variant>
        <vt:i4>4587526</vt:i4>
      </vt:variant>
      <vt:variant>
        <vt:i4>33</vt:i4>
      </vt:variant>
      <vt:variant>
        <vt:i4>0</vt:i4>
      </vt:variant>
      <vt:variant>
        <vt:i4>5</vt:i4>
      </vt:variant>
      <vt:variant>
        <vt:lpwstr>MP5317.5.doc</vt:lpwstr>
      </vt:variant>
      <vt:variant>
        <vt:lpwstr/>
      </vt:variant>
      <vt:variant>
        <vt:i4>983151</vt:i4>
      </vt:variant>
      <vt:variant>
        <vt:i4>30</vt:i4>
      </vt:variant>
      <vt:variant>
        <vt:i4>0</vt:i4>
      </vt:variant>
      <vt:variant>
        <vt:i4>5</vt:i4>
      </vt:variant>
      <vt:variant>
        <vt:lpwstr>http://farsite.hill.af.mil/reghtml/regs/far2afmcfars/fardfars/dfars/dfars217.htm</vt:lpwstr>
      </vt:variant>
      <vt:variant>
        <vt:lpwstr>P134_3848</vt:lpwstr>
      </vt:variant>
      <vt:variant>
        <vt:i4>7209051</vt:i4>
      </vt:variant>
      <vt:variant>
        <vt:i4>27</vt:i4>
      </vt:variant>
      <vt:variant>
        <vt:i4>0</vt:i4>
      </vt:variant>
      <vt:variant>
        <vt:i4>5</vt:i4>
      </vt:variant>
      <vt:variant>
        <vt:lpwstr>mailto:safaqc.workflow@pentagon.af.mil</vt:lpwstr>
      </vt:variant>
      <vt:variant>
        <vt:lpwstr/>
      </vt:variant>
      <vt:variant>
        <vt:i4>983151</vt:i4>
      </vt:variant>
      <vt:variant>
        <vt:i4>24</vt:i4>
      </vt:variant>
      <vt:variant>
        <vt:i4>0</vt:i4>
      </vt:variant>
      <vt:variant>
        <vt:i4>5</vt:i4>
      </vt:variant>
      <vt:variant>
        <vt:lpwstr>http://farsite.hill.af.mil/reghtml/regs/far2afmcfars/fardfars/dfars/dfars217.htm</vt:lpwstr>
      </vt:variant>
      <vt:variant>
        <vt:lpwstr>P134_3848</vt:lpwstr>
      </vt:variant>
      <vt:variant>
        <vt:i4>2687020</vt:i4>
      </vt:variant>
      <vt:variant>
        <vt:i4>21</vt:i4>
      </vt:variant>
      <vt:variant>
        <vt:i4>0</vt:i4>
      </vt:variant>
      <vt:variant>
        <vt:i4>5</vt:i4>
      </vt:variant>
      <vt:variant>
        <vt:lpwstr>..\far\FAR05.DOC</vt:lpwstr>
      </vt:variant>
      <vt:variant>
        <vt:lpwstr>s53</vt:lpwstr>
      </vt:variant>
      <vt:variant>
        <vt:i4>7405623</vt:i4>
      </vt:variant>
      <vt:variant>
        <vt:i4>18</vt:i4>
      </vt:variant>
      <vt:variant>
        <vt:i4>0</vt:i4>
      </vt:variant>
      <vt:variant>
        <vt:i4>5</vt:i4>
      </vt:variant>
      <vt:variant>
        <vt:lpwstr>MP5305.303.doc</vt:lpwstr>
      </vt:variant>
      <vt:variant>
        <vt:lpwstr/>
      </vt:variant>
      <vt:variant>
        <vt:i4>1966106</vt:i4>
      </vt:variant>
      <vt:variant>
        <vt:i4>15</vt:i4>
      </vt:variant>
      <vt:variant>
        <vt:i4>0</vt:i4>
      </vt:variant>
      <vt:variant>
        <vt:i4>5</vt:i4>
      </vt:variant>
      <vt:variant>
        <vt:lpwstr>..\far\FAR17.DOC</vt:lpwstr>
      </vt:variant>
      <vt:variant>
        <vt:lpwstr>s171</vt:lpwstr>
      </vt:variant>
      <vt:variant>
        <vt:i4>1441873</vt:i4>
      </vt:variant>
      <vt:variant>
        <vt:i4>12</vt:i4>
      </vt:variant>
      <vt:variant>
        <vt:i4>0</vt:i4>
      </vt:variant>
      <vt:variant>
        <vt:i4>5</vt:i4>
      </vt:variant>
      <vt:variant>
        <vt:lpwstr>http://www4.law.cornell.edu/uscode/10/2306b.html</vt:lpwstr>
      </vt:variant>
      <vt:variant>
        <vt:lpwstr/>
      </vt:variant>
      <vt:variant>
        <vt:i4>983151</vt:i4>
      </vt:variant>
      <vt:variant>
        <vt:i4>9</vt:i4>
      </vt:variant>
      <vt:variant>
        <vt:i4>0</vt:i4>
      </vt:variant>
      <vt:variant>
        <vt:i4>5</vt:i4>
      </vt:variant>
      <vt:variant>
        <vt:lpwstr>http://farsite.hill.af.mil/reghtml/regs/far2afmcfars/fardfars/dfars/dfars217.htm</vt:lpwstr>
      </vt:variant>
      <vt:variant>
        <vt:lpwstr>P134_3848</vt:lpwstr>
      </vt:variant>
      <vt:variant>
        <vt:i4>1966106</vt:i4>
      </vt:variant>
      <vt:variant>
        <vt:i4>6</vt:i4>
      </vt:variant>
      <vt:variant>
        <vt:i4>0</vt:i4>
      </vt:variant>
      <vt:variant>
        <vt:i4>5</vt:i4>
      </vt:variant>
      <vt:variant>
        <vt:lpwstr>..\far\FAR17.DOC</vt:lpwstr>
      </vt:variant>
      <vt:variant>
        <vt:lpwstr>s171</vt:lpwstr>
      </vt:variant>
      <vt:variant>
        <vt:i4>983151</vt:i4>
      </vt:variant>
      <vt:variant>
        <vt:i4>3</vt:i4>
      </vt:variant>
      <vt:variant>
        <vt:i4>0</vt:i4>
      </vt:variant>
      <vt:variant>
        <vt:i4>5</vt:i4>
      </vt:variant>
      <vt:variant>
        <vt:lpwstr>http://farsite.hill.af.mil/reghtml/regs/far2afmcfars/fardfars/dfars/dfars217.htm</vt:lpwstr>
      </vt:variant>
      <vt:variant>
        <vt:lpwstr>P134_3848</vt:lpwstr>
      </vt:variant>
      <vt:variant>
        <vt:i4>5570562</vt:i4>
      </vt:variant>
      <vt:variant>
        <vt:i4>0</vt:i4>
      </vt:variant>
      <vt:variant>
        <vt:i4>0</vt:i4>
      </vt:variant>
      <vt:variant>
        <vt:i4>5</vt:i4>
      </vt:variant>
      <vt:variant>
        <vt:lpwstr>IG5317.1.doc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Contracting Methods</dc:title>
  <dc:subject/>
  <dc:creator>Standard Integrated Desktop</dc:creator>
  <cp:keywords/>
  <dc:description/>
  <cp:lastModifiedBy>Greg Pangborn</cp:lastModifiedBy>
  <cp:revision>8</cp:revision>
  <cp:lastPrinted>2019-08-22T17:09:00Z</cp:lastPrinted>
  <dcterms:created xsi:type="dcterms:W3CDTF">2022-01-21T14:29:00Z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